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1120E" w14:textId="3C8E0E9F" w:rsidR="006758D8" w:rsidRPr="00BA0F7A" w:rsidRDefault="007D23E6" w:rsidP="006758D8">
      <w:pPr>
        <w:pStyle w:val="Title"/>
        <w:rPr>
          <w:rFonts w:ascii="Segoe UI" w:hAnsi="Segoe UI" w:cs="Segoe UI"/>
          <w:color w:val="1F497D" w:themeColor="text2"/>
        </w:rPr>
      </w:pPr>
      <w:r w:rsidRPr="2540F8ED">
        <w:rPr>
          <w:rFonts w:ascii="Segoe UI" w:hAnsi="Segoe UI" w:cs="Segoe UI"/>
          <w:color w:val="1F497D" w:themeColor="text2"/>
        </w:rPr>
        <w:t>202</w:t>
      </w:r>
      <w:r w:rsidR="002372E0">
        <w:rPr>
          <w:rFonts w:ascii="Segoe UI" w:hAnsi="Segoe UI" w:cs="Segoe UI"/>
          <w:color w:val="1F497D" w:themeColor="text2"/>
        </w:rPr>
        <w:t>5</w:t>
      </w:r>
      <w:r w:rsidR="00A752EE" w:rsidRPr="2540F8ED">
        <w:rPr>
          <w:rFonts w:ascii="Segoe UI" w:hAnsi="Segoe UI" w:cs="Segoe UI"/>
          <w:color w:val="1F497D" w:themeColor="text2"/>
        </w:rPr>
        <w:t>-</w:t>
      </w:r>
      <w:r w:rsidRPr="2540F8ED">
        <w:rPr>
          <w:rFonts w:ascii="Segoe UI" w:hAnsi="Segoe UI" w:cs="Segoe UI"/>
          <w:color w:val="1F497D" w:themeColor="text2"/>
        </w:rPr>
        <w:t>202</w:t>
      </w:r>
      <w:r w:rsidR="002372E0">
        <w:rPr>
          <w:rFonts w:ascii="Segoe UI" w:hAnsi="Segoe UI" w:cs="Segoe UI"/>
          <w:color w:val="1F497D" w:themeColor="text2"/>
        </w:rPr>
        <w:t>6</w:t>
      </w:r>
      <w:r w:rsidR="006758D8" w:rsidRPr="2540F8ED">
        <w:rPr>
          <w:rFonts w:ascii="Segoe UI" w:hAnsi="Segoe UI" w:cs="Segoe UI"/>
          <w:color w:val="1F497D" w:themeColor="text2"/>
        </w:rPr>
        <w:t xml:space="preserve"> School Year Higher Education Student Health Plan (Pool) Rate Filing Checklist</w:t>
      </w:r>
    </w:p>
    <w:p w14:paraId="06596EE3" w14:textId="77777777" w:rsidR="00294815" w:rsidRPr="00BA0F7A" w:rsidRDefault="00855AF5" w:rsidP="00294815">
      <w:pPr>
        <w:pStyle w:val="Heading2"/>
        <w:widowControl/>
        <w:pBdr>
          <w:bottom w:val="single" w:sz="8" w:space="1" w:color="1F497D" w:themeColor="text2"/>
        </w:pBdr>
        <w:suppressAutoHyphens/>
        <w:spacing w:before="240"/>
        <w:rPr>
          <w:rFonts w:ascii="Segoe UI" w:hAnsi="Segoe UI" w:cs="Segoe UI"/>
          <w:b/>
          <w:bCs/>
          <w:color w:val="1F497D" w:themeColor="text2"/>
          <w:sz w:val="32"/>
        </w:rPr>
      </w:pPr>
      <w:r w:rsidRPr="00BA0F7A">
        <w:rPr>
          <w:rFonts w:ascii="Segoe UI" w:hAnsi="Segoe UI" w:cs="Segoe UI"/>
          <w:b/>
          <w:bCs/>
          <w:color w:val="1F497D" w:themeColor="text2"/>
          <w:sz w:val="32"/>
        </w:rPr>
        <w:t xml:space="preserve">Instructions: </w:t>
      </w:r>
    </w:p>
    <w:p w14:paraId="2558342C" w14:textId="2C9BC2F5" w:rsidR="00431231" w:rsidRPr="00BA0F7A" w:rsidRDefault="00855AF5" w:rsidP="004C6C35">
      <w:pPr>
        <w:spacing w:before="120" w:line="276" w:lineRule="auto"/>
        <w:ind w:right="145"/>
        <w:rPr>
          <w:rFonts w:ascii="Segoe UI" w:hAnsi="Segoe UI" w:cs="Segoe UI"/>
          <w:b/>
          <w:spacing w:val="-1"/>
          <w:sz w:val="24"/>
        </w:rPr>
      </w:pPr>
      <w:r w:rsidRPr="00BA0F7A">
        <w:rPr>
          <w:rFonts w:ascii="Segoe UI" w:hAnsi="Segoe UI" w:cs="Segoe UI"/>
          <w:b/>
          <w:sz w:val="24"/>
        </w:rPr>
        <w:t>For each item in</w:t>
      </w:r>
      <w:r w:rsidRPr="00BA0F7A">
        <w:rPr>
          <w:rFonts w:ascii="Segoe UI" w:hAnsi="Segoe UI" w:cs="Segoe UI"/>
          <w:b/>
          <w:spacing w:val="-2"/>
          <w:sz w:val="24"/>
        </w:rPr>
        <w:t xml:space="preserve"> </w:t>
      </w:r>
      <w:r w:rsidRPr="00BA0F7A">
        <w:rPr>
          <w:rFonts w:ascii="Segoe UI" w:hAnsi="Segoe UI" w:cs="Segoe UI"/>
          <w:b/>
          <w:sz w:val="24"/>
        </w:rPr>
        <w:t xml:space="preserve">Section I, </w:t>
      </w:r>
      <w:r w:rsidRPr="00BA0F7A">
        <w:rPr>
          <w:rFonts w:ascii="Segoe UI" w:hAnsi="Segoe UI" w:cs="Segoe UI"/>
          <w:b/>
          <w:spacing w:val="-1"/>
          <w:sz w:val="24"/>
        </w:rPr>
        <w:t>you</w:t>
      </w:r>
      <w:r w:rsidRPr="00BA0F7A">
        <w:rPr>
          <w:rFonts w:ascii="Segoe UI" w:hAnsi="Segoe UI" w:cs="Segoe UI"/>
          <w:b/>
          <w:sz w:val="24"/>
        </w:rPr>
        <w:t xml:space="preserve"> must provide </w:t>
      </w:r>
      <w:r w:rsidR="00D70287" w:rsidRPr="00BA0F7A">
        <w:rPr>
          <w:rFonts w:ascii="Segoe UI" w:hAnsi="Segoe UI" w:cs="Segoe UI"/>
          <w:b/>
          <w:spacing w:val="-1"/>
          <w:sz w:val="24"/>
        </w:rPr>
        <w:t>a</w:t>
      </w:r>
      <w:r w:rsidR="00D70287" w:rsidRPr="00BA0F7A">
        <w:rPr>
          <w:rFonts w:ascii="Segoe UI" w:hAnsi="Segoe UI" w:cs="Segoe UI"/>
          <w:b/>
          <w:sz w:val="24"/>
        </w:rPr>
        <w:t xml:space="preserve"> </w:t>
      </w:r>
      <w:r w:rsidRPr="00BA0F7A">
        <w:rPr>
          <w:rFonts w:ascii="Segoe UI" w:hAnsi="Segoe UI" w:cs="Segoe UI"/>
          <w:b/>
          <w:spacing w:val="-1"/>
          <w:sz w:val="24"/>
        </w:rPr>
        <w:t>response</w:t>
      </w:r>
      <w:r w:rsidRPr="00BA0F7A">
        <w:rPr>
          <w:rFonts w:ascii="Segoe UI" w:hAnsi="Segoe UI" w:cs="Segoe UI"/>
          <w:b/>
          <w:sz w:val="24"/>
        </w:rPr>
        <w:t xml:space="preserve"> </w:t>
      </w:r>
      <w:r w:rsidRPr="00BA0F7A">
        <w:rPr>
          <w:rFonts w:ascii="Segoe UI" w:hAnsi="Segoe UI" w:cs="Segoe UI"/>
          <w:b/>
          <w:spacing w:val="-1"/>
          <w:sz w:val="24"/>
        </w:rPr>
        <w:t>in</w:t>
      </w:r>
      <w:r w:rsidRPr="00BA0F7A">
        <w:rPr>
          <w:rFonts w:ascii="Segoe UI" w:hAnsi="Segoe UI" w:cs="Segoe UI"/>
          <w:b/>
          <w:sz w:val="24"/>
        </w:rPr>
        <w:t xml:space="preserve"> </w:t>
      </w:r>
      <w:r w:rsidRPr="00BA0F7A">
        <w:rPr>
          <w:rFonts w:ascii="Segoe UI" w:hAnsi="Segoe UI" w:cs="Segoe UI"/>
          <w:b/>
          <w:spacing w:val="-1"/>
          <w:sz w:val="24"/>
        </w:rPr>
        <w:t>this</w:t>
      </w:r>
      <w:r w:rsidRPr="00BA0F7A">
        <w:rPr>
          <w:rFonts w:ascii="Segoe UI" w:hAnsi="Segoe UI" w:cs="Segoe UI"/>
          <w:b/>
          <w:sz w:val="24"/>
        </w:rPr>
        <w:t xml:space="preserve"> </w:t>
      </w:r>
      <w:r w:rsidRPr="00BA0F7A">
        <w:rPr>
          <w:rFonts w:ascii="Segoe UI" w:hAnsi="Segoe UI" w:cs="Segoe UI"/>
          <w:b/>
          <w:spacing w:val="-1"/>
          <w:sz w:val="24"/>
        </w:rPr>
        <w:t>document.</w:t>
      </w:r>
      <w:r w:rsidRPr="00BA0F7A">
        <w:rPr>
          <w:rFonts w:ascii="Segoe UI" w:hAnsi="Segoe UI" w:cs="Segoe UI"/>
          <w:b/>
          <w:spacing w:val="27"/>
          <w:sz w:val="24"/>
        </w:rPr>
        <w:t xml:space="preserve"> </w:t>
      </w:r>
      <w:r w:rsidRPr="00BA0F7A">
        <w:rPr>
          <w:rFonts w:ascii="Segoe UI" w:hAnsi="Segoe UI" w:cs="Segoe UI"/>
          <w:b/>
          <w:spacing w:val="-1"/>
          <w:sz w:val="24"/>
        </w:rPr>
        <w:t>For</w:t>
      </w:r>
      <w:r w:rsidRPr="00BA0F7A">
        <w:rPr>
          <w:rFonts w:ascii="Segoe UI" w:hAnsi="Segoe UI" w:cs="Segoe UI"/>
          <w:b/>
          <w:sz w:val="24"/>
        </w:rPr>
        <w:t xml:space="preserve"> </w:t>
      </w:r>
      <w:r w:rsidRPr="00BA0F7A">
        <w:rPr>
          <w:rFonts w:ascii="Segoe UI" w:hAnsi="Segoe UI" w:cs="Segoe UI"/>
          <w:b/>
          <w:spacing w:val="-1"/>
          <w:sz w:val="24"/>
        </w:rPr>
        <w:t>each</w:t>
      </w:r>
      <w:r w:rsidRPr="00BA0F7A">
        <w:rPr>
          <w:rFonts w:ascii="Segoe UI" w:hAnsi="Segoe UI" w:cs="Segoe UI"/>
          <w:b/>
          <w:sz w:val="24"/>
        </w:rPr>
        <w:t xml:space="preserve"> </w:t>
      </w:r>
      <w:r w:rsidRPr="00BA0F7A">
        <w:rPr>
          <w:rFonts w:ascii="Segoe UI" w:hAnsi="Segoe UI" w:cs="Segoe UI"/>
          <w:b/>
          <w:spacing w:val="-1"/>
          <w:sz w:val="24"/>
        </w:rPr>
        <w:t>item</w:t>
      </w:r>
      <w:r w:rsidRPr="00BA0F7A">
        <w:rPr>
          <w:rFonts w:ascii="Segoe UI" w:hAnsi="Segoe UI" w:cs="Segoe UI"/>
          <w:b/>
          <w:sz w:val="24"/>
        </w:rPr>
        <w:t xml:space="preserve"> </w:t>
      </w:r>
      <w:r w:rsidRPr="00BA0F7A">
        <w:rPr>
          <w:rFonts w:ascii="Segoe UI" w:hAnsi="Segoe UI" w:cs="Segoe UI"/>
          <w:b/>
          <w:spacing w:val="-1"/>
          <w:sz w:val="24"/>
        </w:rPr>
        <w:t>in</w:t>
      </w:r>
      <w:r w:rsidRPr="00BA0F7A">
        <w:rPr>
          <w:rFonts w:ascii="Segoe UI" w:hAnsi="Segoe UI" w:cs="Segoe UI"/>
          <w:b/>
          <w:sz w:val="24"/>
        </w:rPr>
        <w:t xml:space="preserve"> </w:t>
      </w:r>
      <w:r w:rsidRPr="00BA0F7A">
        <w:rPr>
          <w:rFonts w:ascii="Segoe UI" w:hAnsi="Segoe UI" w:cs="Segoe UI"/>
          <w:b/>
          <w:spacing w:val="-1"/>
          <w:sz w:val="24"/>
        </w:rPr>
        <w:t>Section</w:t>
      </w:r>
      <w:r w:rsidRPr="00BA0F7A">
        <w:rPr>
          <w:rFonts w:ascii="Segoe UI" w:hAnsi="Segoe UI" w:cs="Segoe UI"/>
          <w:b/>
          <w:sz w:val="24"/>
        </w:rPr>
        <w:t xml:space="preserve"> </w:t>
      </w:r>
      <w:r w:rsidRPr="00BA0F7A">
        <w:rPr>
          <w:rFonts w:ascii="Segoe UI" w:hAnsi="Segoe UI" w:cs="Segoe UI"/>
          <w:b/>
          <w:spacing w:val="-1"/>
          <w:sz w:val="24"/>
        </w:rPr>
        <w:t>II,</w:t>
      </w:r>
      <w:r w:rsidRPr="00BA0F7A">
        <w:rPr>
          <w:rFonts w:ascii="Segoe UI" w:hAnsi="Segoe UI" w:cs="Segoe UI"/>
          <w:b/>
          <w:sz w:val="24"/>
        </w:rPr>
        <w:t xml:space="preserve"> </w:t>
      </w:r>
      <w:r w:rsidRPr="00BA0F7A">
        <w:rPr>
          <w:rFonts w:ascii="Segoe UI" w:hAnsi="Segoe UI" w:cs="Segoe UI"/>
          <w:b/>
          <w:spacing w:val="-2"/>
          <w:sz w:val="24"/>
        </w:rPr>
        <w:t>you</w:t>
      </w:r>
      <w:r w:rsidRPr="00BA0F7A">
        <w:rPr>
          <w:rFonts w:ascii="Segoe UI" w:hAnsi="Segoe UI" w:cs="Segoe UI"/>
          <w:b/>
          <w:sz w:val="24"/>
        </w:rPr>
        <w:t xml:space="preserve"> </w:t>
      </w:r>
      <w:r w:rsidRPr="00BA0F7A">
        <w:rPr>
          <w:rFonts w:ascii="Segoe UI" w:hAnsi="Segoe UI" w:cs="Segoe UI"/>
          <w:b/>
          <w:spacing w:val="-1"/>
          <w:sz w:val="24"/>
        </w:rPr>
        <w:t>must</w:t>
      </w:r>
      <w:r w:rsidRPr="00BA0F7A">
        <w:rPr>
          <w:rFonts w:ascii="Segoe UI" w:hAnsi="Segoe UI" w:cs="Segoe UI"/>
          <w:b/>
          <w:sz w:val="24"/>
        </w:rPr>
        <w:t xml:space="preserve"> </w:t>
      </w:r>
      <w:r w:rsidRPr="00BA0F7A">
        <w:rPr>
          <w:rFonts w:ascii="Segoe UI" w:hAnsi="Segoe UI" w:cs="Segoe UI"/>
          <w:b/>
          <w:spacing w:val="-2"/>
          <w:sz w:val="24"/>
        </w:rPr>
        <w:t>provide</w:t>
      </w:r>
      <w:r w:rsidRPr="00BA0F7A">
        <w:rPr>
          <w:rFonts w:ascii="Segoe UI" w:hAnsi="Segoe UI" w:cs="Segoe UI"/>
          <w:b/>
          <w:sz w:val="24"/>
        </w:rPr>
        <w:t xml:space="preserve"> </w:t>
      </w:r>
      <w:r w:rsidRPr="00BA0F7A">
        <w:rPr>
          <w:rFonts w:ascii="Segoe UI" w:hAnsi="Segoe UI" w:cs="Segoe UI"/>
          <w:b/>
          <w:spacing w:val="-1"/>
          <w:sz w:val="24"/>
        </w:rPr>
        <w:t>the</w:t>
      </w:r>
      <w:r w:rsidRPr="00BA0F7A">
        <w:rPr>
          <w:rFonts w:ascii="Segoe UI" w:hAnsi="Segoe UI" w:cs="Segoe UI"/>
          <w:b/>
          <w:sz w:val="24"/>
        </w:rPr>
        <w:t xml:space="preserve"> </w:t>
      </w:r>
      <w:r w:rsidRPr="00BA0F7A">
        <w:rPr>
          <w:rFonts w:ascii="Segoe UI" w:hAnsi="Segoe UI" w:cs="Segoe UI"/>
          <w:b/>
          <w:spacing w:val="-1"/>
          <w:sz w:val="24"/>
        </w:rPr>
        <w:t>rate</w:t>
      </w:r>
      <w:r w:rsidRPr="00BA0F7A">
        <w:rPr>
          <w:rFonts w:ascii="Segoe UI" w:hAnsi="Segoe UI" w:cs="Segoe UI"/>
          <w:b/>
          <w:sz w:val="24"/>
        </w:rPr>
        <w:t xml:space="preserve"> </w:t>
      </w:r>
      <w:r w:rsidRPr="00BA0F7A">
        <w:rPr>
          <w:rFonts w:ascii="Segoe UI" w:hAnsi="Segoe UI" w:cs="Segoe UI"/>
          <w:b/>
          <w:spacing w:val="-1"/>
          <w:sz w:val="24"/>
        </w:rPr>
        <w:t>filing</w:t>
      </w:r>
      <w:r w:rsidRPr="00BA0F7A">
        <w:rPr>
          <w:rFonts w:ascii="Segoe UI" w:hAnsi="Segoe UI" w:cs="Segoe UI"/>
          <w:b/>
          <w:sz w:val="24"/>
        </w:rPr>
        <w:t xml:space="preserve"> </w:t>
      </w:r>
      <w:r w:rsidRPr="00BA0F7A">
        <w:rPr>
          <w:rFonts w:ascii="Segoe UI" w:hAnsi="Segoe UI" w:cs="Segoe UI"/>
          <w:b/>
          <w:spacing w:val="-1"/>
          <w:sz w:val="24"/>
        </w:rPr>
        <w:t>document</w:t>
      </w:r>
      <w:r w:rsidRPr="00BA0F7A">
        <w:rPr>
          <w:rFonts w:ascii="Segoe UI" w:hAnsi="Segoe UI" w:cs="Segoe UI"/>
          <w:b/>
          <w:sz w:val="24"/>
        </w:rPr>
        <w:t xml:space="preserve"> </w:t>
      </w:r>
      <w:r w:rsidRPr="00BA0F7A">
        <w:rPr>
          <w:rFonts w:ascii="Segoe UI" w:hAnsi="Segoe UI" w:cs="Segoe UI"/>
          <w:b/>
          <w:spacing w:val="-1"/>
          <w:sz w:val="24"/>
        </w:rPr>
        <w:t>name,</w:t>
      </w:r>
      <w:r w:rsidRPr="00BA0F7A">
        <w:rPr>
          <w:rFonts w:ascii="Segoe UI" w:hAnsi="Segoe UI" w:cs="Segoe UI"/>
          <w:b/>
          <w:sz w:val="24"/>
        </w:rPr>
        <w:t xml:space="preserve"> </w:t>
      </w:r>
      <w:r w:rsidR="006C6594">
        <w:rPr>
          <w:rFonts w:ascii="Segoe UI" w:hAnsi="Segoe UI" w:cs="Segoe UI"/>
          <w:b/>
          <w:sz w:val="24"/>
        </w:rPr>
        <w:t>s</w:t>
      </w:r>
      <w:r w:rsidRPr="00BA0F7A">
        <w:rPr>
          <w:rFonts w:ascii="Segoe UI" w:hAnsi="Segoe UI" w:cs="Segoe UI"/>
          <w:b/>
          <w:spacing w:val="-2"/>
          <w:sz w:val="24"/>
        </w:rPr>
        <w:t>ection</w:t>
      </w:r>
      <w:r w:rsidRPr="00BA0F7A">
        <w:rPr>
          <w:rFonts w:ascii="Segoe UI" w:hAnsi="Segoe UI" w:cs="Segoe UI"/>
          <w:b/>
          <w:spacing w:val="54"/>
          <w:sz w:val="24"/>
        </w:rPr>
        <w:t xml:space="preserve"> </w:t>
      </w:r>
      <w:r w:rsidRPr="00BA0F7A">
        <w:rPr>
          <w:rFonts w:ascii="Segoe UI" w:hAnsi="Segoe UI" w:cs="Segoe UI"/>
          <w:b/>
          <w:spacing w:val="-1"/>
          <w:sz w:val="24"/>
        </w:rPr>
        <w:t>number,</w:t>
      </w:r>
      <w:r w:rsidRPr="00BA0F7A">
        <w:rPr>
          <w:rFonts w:ascii="Segoe UI" w:hAnsi="Segoe UI" w:cs="Segoe UI"/>
          <w:b/>
          <w:sz w:val="24"/>
        </w:rPr>
        <w:t xml:space="preserve"> </w:t>
      </w:r>
      <w:r w:rsidRPr="00BA0F7A">
        <w:rPr>
          <w:rFonts w:ascii="Segoe UI" w:hAnsi="Segoe UI" w:cs="Segoe UI"/>
          <w:b/>
          <w:spacing w:val="-1"/>
          <w:sz w:val="24"/>
        </w:rPr>
        <w:t>page</w:t>
      </w:r>
      <w:r w:rsidRPr="00BA0F7A">
        <w:rPr>
          <w:rFonts w:ascii="Segoe UI" w:hAnsi="Segoe UI" w:cs="Segoe UI"/>
          <w:b/>
          <w:sz w:val="24"/>
        </w:rPr>
        <w:t xml:space="preserve"> </w:t>
      </w:r>
      <w:r w:rsidRPr="00BA0F7A">
        <w:rPr>
          <w:rFonts w:ascii="Segoe UI" w:hAnsi="Segoe UI" w:cs="Segoe UI"/>
          <w:b/>
          <w:spacing w:val="-1"/>
          <w:sz w:val="24"/>
        </w:rPr>
        <w:t>number,</w:t>
      </w:r>
      <w:r w:rsidRPr="00BA0F7A">
        <w:rPr>
          <w:rFonts w:ascii="Segoe UI" w:hAnsi="Segoe UI" w:cs="Segoe UI"/>
          <w:b/>
          <w:sz w:val="24"/>
        </w:rPr>
        <w:t xml:space="preserve"> </w:t>
      </w:r>
      <w:r w:rsidRPr="00BA0F7A">
        <w:rPr>
          <w:rFonts w:ascii="Segoe UI" w:hAnsi="Segoe UI" w:cs="Segoe UI"/>
          <w:b/>
          <w:spacing w:val="-1"/>
          <w:sz w:val="24"/>
        </w:rPr>
        <w:t>or</w:t>
      </w:r>
      <w:r w:rsidRPr="00BA0F7A">
        <w:rPr>
          <w:rFonts w:ascii="Segoe UI" w:hAnsi="Segoe UI" w:cs="Segoe UI"/>
          <w:b/>
          <w:sz w:val="24"/>
        </w:rPr>
        <w:t xml:space="preserve"> </w:t>
      </w:r>
      <w:r w:rsidR="006C6594">
        <w:rPr>
          <w:rFonts w:ascii="Segoe UI" w:hAnsi="Segoe UI" w:cs="Segoe UI"/>
          <w:b/>
          <w:sz w:val="24"/>
        </w:rPr>
        <w:t>e</w:t>
      </w:r>
      <w:r w:rsidRPr="00BA0F7A">
        <w:rPr>
          <w:rFonts w:ascii="Segoe UI" w:hAnsi="Segoe UI" w:cs="Segoe UI"/>
          <w:b/>
          <w:spacing w:val="-1"/>
          <w:sz w:val="24"/>
        </w:rPr>
        <w:t>xhibit</w:t>
      </w:r>
      <w:r w:rsidRPr="00BA0F7A">
        <w:rPr>
          <w:rFonts w:ascii="Segoe UI" w:hAnsi="Segoe UI" w:cs="Segoe UI"/>
          <w:b/>
          <w:sz w:val="24"/>
        </w:rPr>
        <w:t xml:space="preserve"> </w:t>
      </w:r>
      <w:r w:rsidRPr="00BA0F7A">
        <w:rPr>
          <w:rFonts w:ascii="Segoe UI" w:hAnsi="Segoe UI" w:cs="Segoe UI"/>
          <w:b/>
          <w:spacing w:val="-1"/>
          <w:sz w:val="24"/>
        </w:rPr>
        <w:t>number</w:t>
      </w:r>
      <w:r w:rsidRPr="00BA0F7A">
        <w:rPr>
          <w:rFonts w:ascii="Segoe UI" w:hAnsi="Segoe UI" w:cs="Segoe UI"/>
          <w:b/>
          <w:spacing w:val="-3"/>
          <w:sz w:val="24"/>
        </w:rPr>
        <w:t xml:space="preserve"> </w:t>
      </w:r>
      <w:r w:rsidRPr="00BA0F7A">
        <w:rPr>
          <w:rFonts w:ascii="Segoe UI" w:hAnsi="Segoe UI" w:cs="Segoe UI"/>
          <w:b/>
          <w:spacing w:val="-1"/>
          <w:sz w:val="24"/>
        </w:rPr>
        <w:t>of</w:t>
      </w:r>
      <w:r w:rsidRPr="00BA0F7A">
        <w:rPr>
          <w:rFonts w:ascii="Segoe UI" w:hAnsi="Segoe UI" w:cs="Segoe UI"/>
          <w:b/>
          <w:sz w:val="24"/>
        </w:rPr>
        <w:t xml:space="preserve"> </w:t>
      </w:r>
      <w:r w:rsidRPr="00BA0F7A">
        <w:rPr>
          <w:rFonts w:ascii="Segoe UI" w:hAnsi="Segoe UI" w:cs="Segoe UI"/>
          <w:b/>
          <w:spacing w:val="-1"/>
          <w:sz w:val="24"/>
        </w:rPr>
        <w:t>the</w:t>
      </w:r>
      <w:r w:rsidRPr="00BA0F7A">
        <w:rPr>
          <w:rFonts w:ascii="Segoe UI" w:hAnsi="Segoe UI" w:cs="Segoe UI"/>
          <w:b/>
          <w:sz w:val="24"/>
        </w:rPr>
        <w:t xml:space="preserve"> </w:t>
      </w:r>
      <w:r w:rsidRPr="00BA0F7A">
        <w:rPr>
          <w:rFonts w:ascii="Segoe UI" w:hAnsi="Segoe UI" w:cs="Segoe UI"/>
          <w:b/>
          <w:spacing w:val="-1"/>
          <w:sz w:val="24"/>
        </w:rPr>
        <w:t>document</w:t>
      </w:r>
      <w:r w:rsidRPr="00BA0F7A">
        <w:rPr>
          <w:rFonts w:ascii="Segoe UI" w:hAnsi="Segoe UI" w:cs="Segoe UI"/>
          <w:b/>
          <w:sz w:val="24"/>
        </w:rPr>
        <w:t xml:space="preserve"> </w:t>
      </w:r>
      <w:r w:rsidRPr="00BA0F7A">
        <w:rPr>
          <w:rFonts w:ascii="Segoe UI" w:hAnsi="Segoe UI" w:cs="Segoe UI"/>
          <w:b/>
          <w:spacing w:val="-1"/>
          <w:sz w:val="24"/>
        </w:rPr>
        <w:t>that</w:t>
      </w:r>
      <w:r w:rsidRPr="00BA0F7A">
        <w:rPr>
          <w:rFonts w:ascii="Segoe UI" w:hAnsi="Segoe UI" w:cs="Segoe UI"/>
          <w:b/>
          <w:sz w:val="24"/>
        </w:rPr>
        <w:t xml:space="preserve"> </w:t>
      </w:r>
      <w:r w:rsidRPr="00BA0F7A">
        <w:rPr>
          <w:rFonts w:ascii="Segoe UI" w:hAnsi="Segoe UI" w:cs="Segoe UI"/>
          <w:b/>
          <w:spacing w:val="-1"/>
          <w:sz w:val="24"/>
        </w:rPr>
        <w:t>address</w:t>
      </w:r>
      <w:r w:rsidR="00B90BA2">
        <w:rPr>
          <w:rFonts w:ascii="Segoe UI" w:hAnsi="Segoe UI" w:cs="Segoe UI"/>
          <w:b/>
          <w:spacing w:val="-1"/>
          <w:sz w:val="24"/>
        </w:rPr>
        <w:t>es</w:t>
      </w:r>
      <w:r w:rsidRPr="00BA0F7A">
        <w:rPr>
          <w:rFonts w:ascii="Segoe UI" w:hAnsi="Segoe UI" w:cs="Segoe UI"/>
          <w:b/>
          <w:sz w:val="24"/>
        </w:rPr>
        <w:t xml:space="preserve"> </w:t>
      </w:r>
      <w:r w:rsidRPr="00BA0F7A">
        <w:rPr>
          <w:rFonts w:ascii="Segoe UI" w:hAnsi="Segoe UI" w:cs="Segoe UI"/>
          <w:b/>
          <w:spacing w:val="-1"/>
          <w:sz w:val="24"/>
        </w:rPr>
        <w:t>the</w:t>
      </w:r>
      <w:r w:rsidRPr="00BA0F7A">
        <w:rPr>
          <w:rFonts w:ascii="Segoe UI" w:hAnsi="Segoe UI" w:cs="Segoe UI"/>
          <w:b/>
          <w:sz w:val="24"/>
        </w:rPr>
        <w:t xml:space="preserve"> </w:t>
      </w:r>
      <w:r w:rsidRPr="00BA0F7A">
        <w:rPr>
          <w:rFonts w:ascii="Segoe UI" w:hAnsi="Segoe UI" w:cs="Segoe UI"/>
          <w:b/>
          <w:spacing w:val="-1"/>
          <w:sz w:val="24"/>
        </w:rPr>
        <w:t>checklist</w:t>
      </w:r>
      <w:r w:rsidRPr="00BA0F7A">
        <w:rPr>
          <w:rFonts w:ascii="Segoe UI" w:hAnsi="Segoe UI" w:cs="Segoe UI"/>
          <w:b/>
          <w:spacing w:val="24"/>
          <w:sz w:val="24"/>
        </w:rPr>
        <w:t xml:space="preserve"> </w:t>
      </w:r>
      <w:r w:rsidRPr="00BA0F7A">
        <w:rPr>
          <w:rFonts w:ascii="Segoe UI" w:hAnsi="Segoe UI" w:cs="Segoe UI"/>
          <w:b/>
          <w:spacing w:val="-1"/>
          <w:sz w:val="24"/>
        </w:rPr>
        <w:t>item.</w:t>
      </w:r>
    </w:p>
    <w:p w14:paraId="70E1CA04" w14:textId="77777777" w:rsidR="00F67F52" w:rsidRPr="00BA0F7A" w:rsidRDefault="00F67F52" w:rsidP="00F67F52">
      <w:pPr>
        <w:pStyle w:val="Heading2"/>
        <w:widowControl/>
        <w:pBdr>
          <w:bottom w:val="single" w:sz="8" w:space="1" w:color="1F497D" w:themeColor="text2"/>
        </w:pBdr>
        <w:suppressAutoHyphens/>
        <w:spacing w:before="240"/>
        <w:rPr>
          <w:rFonts w:ascii="Segoe UI" w:hAnsi="Segoe UI" w:cs="Segoe UI"/>
          <w:b/>
          <w:bCs/>
          <w:color w:val="1F497D" w:themeColor="text2"/>
          <w:sz w:val="32"/>
        </w:rPr>
      </w:pPr>
      <w:r w:rsidRPr="00BA0F7A">
        <w:rPr>
          <w:rFonts w:ascii="Segoe UI" w:hAnsi="Segoe UI" w:cs="Segoe UI"/>
          <w:b/>
          <w:bCs/>
          <w:color w:val="1F497D" w:themeColor="text2"/>
          <w:sz w:val="32"/>
        </w:rPr>
        <w:t>Response Information:</w:t>
      </w:r>
    </w:p>
    <w:p w14:paraId="210FE75A" w14:textId="77777777" w:rsidR="00F67F52" w:rsidRPr="00BA0F7A" w:rsidRDefault="00F67F52" w:rsidP="00F67F52">
      <w:pPr>
        <w:rPr>
          <w:rFonts w:ascii="Segoe UI" w:hAnsi="Segoe UI" w:cs="Segoe UI"/>
        </w:rPr>
      </w:pPr>
    </w:p>
    <w:tbl>
      <w:tblPr>
        <w:tblStyle w:val="TableGrid"/>
        <w:tblW w:w="100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2" w:type="dxa"/>
          <w:left w:w="72" w:type="dxa"/>
          <w:bottom w:w="72" w:type="dxa"/>
          <w:right w:w="72" w:type="dxa"/>
        </w:tblCellMar>
        <w:tblLook w:val="04A0" w:firstRow="1" w:lastRow="0" w:firstColumn="1" w:lastColumn="0" w:noHBand="0" w:noVBand="1"/>
        <w:tblCaption w:val="General Information Table"/>
      </w:tblPr>
      <w:tblGrid>
        <w:gridCol w:w="2065"/>
        <w:gridCol w:w="8010"/>
      </w:tblGrid>
      <w:tr w:rsidR="00F67F52" w:rsidRPr="00BA0F7A" w14:paraId="65FA1369" w14:textId="77777777" w:rsidTr="2540F8ED">
        <w:trPr>
          <w:cantSplit/>
          <w:trHeight w:val="20"/>
        </w:trPr>
        <w:tc>
          <w:tcPr>
            <w:tcW w:w="10075" w:type="dxa"/>
            <w:gridSpan w:val="2"/>
            <w:shd w:val="clear" w:color="auto" w:fill="95B3D7" w:themeFill="accent1" w:themeFillTint="99"/>
          </w:tcPr>
          <w:p w14:paraId="7A2B30BF" w14:textId="77777777" w:rsidR="00F67F52" w:rsidRPr="00BA0F7A" w:rsidRDefault="00F67F52" w:rsidP="005E2464">
            <w:pPr>
              <w:pStyle w:val="BodyText"/>
              <w:tabs>
                <w:tab w:val="left" w:pos="648"/>
              </w:tabs>
              <w:spacing w:line="275" w:lineRule="auto"/>
              <w:ind w:left="0" w:right="113" w:firstLine="0"/>
              <w:rPr>
                <w:rFonts w:ascii="Segoe UI" w:hAnsi="Segoe UI" w:cs="Segoe UI"/>
                <w:b/>
                <w:spacing w:val="-1"/>
                <w:sz w:val="22"/>
                <w:szCs w:val="22"/>
              </w:rPr>
            </w:pPr>
            <w:r w:rsidRPr="00BA0F7A">
              <w:rPr>
                <w:rFonts w:ascii="Segoe UI" w:hAnsi="Segoe UI" w:cs="Segoe UI"/>
                <w:b/>
              </w:rPr>
              <w:t>General Information</w:t>
            </w:r>
          </w:p>
        </w:tc>
      </w:tr>
      <w:tr w:rsidR="00F67F52" w:rsidRPr="00BA0F7A" w14:paraId="22734FAD" w14:textId="77777777" w:rsidTr="2540F8ED">
        <w:trPr>
          <w:cantSplit/>
          <w:trHeight w:val="20"/>
        </w:trPr>
        <w:tc>
          <w:tcPr>
            <w:tcW w:w="2065" w:type="dxa"/>
            <w:shd w:val="clear" w:color="auto" w:fill="D6E3BC" w:themeFill="accent3" w:themeFillTint="66"/>
          </w:tcPr>
          <w:p w14:paraId="45C77F15" w14:textId="77777777" w:rsidR="00F67F52" w:rsidRPr="00BA0F7A" w:rsidRDefault="00F67F52" w:rsidP="005E2464">
            <w:pPr>
              <w:pStyle w:val="Normalnoindent"/>
              <w:rPr>
                <w:rFonts w:cs="Segoe UI"/>
              </w:rPr>
            </w:pPr>
            <w:r w:rsidRPr="00BA0F7A">
              <w:rPr>
                <w:rFonts w:cs="Segoe UI"/>
              </w:rPr>
              <w:t>Issuer Name:</w:t>
            </w:r>
          </w:p>
        </w:tc>
        <w:tc>
          <w:tcPr>
            <w:tcW w:w="8010" w:type="dxa"/>
            <w:shd w:val="clear" w:color="auto" w:fill="auto"/>
          </w:tcPr>
          <w:p w14:paraId="11631D9A" w14:textId="77777777" w:rsidR="00F67F52" w:rsidRPr="00BA0F7A" w:rsidRDefault="00F67F52" w:rsidP="005E2464">
            <w:pPr>
              <w:pStyle w:val="BodyText"/>
              <w:tabs>
                <w:tab w:val="left" w:pos="648"/>
              </w:tabs>
              <w:spacing w:line="275" w:lineRule="auto"/>
              <w:ind w:left="0" w:right="113" w:firstLine="0"/>
              <w:rPr>
                <w:rFonts w:ascii="Segoe UI" w:hAnsi="Segoe UI" w:cs="Segoe UI"/>
                <w:spacing w:val="-1"/>
                <w:sz w:val="22"/>
                <w:szCs w:val="22"/>
              </w:rPr>
            </w:pPr>
          </w:p>
        </w:tc>
      </w:tr>
      <w:tr w:rsidR="00F67F52" w:rsidRPr="00BA0F7A" w14:paraId="514B0BAE" w14:textId="77777777" w:rsidTr="2540F8ED">
        <w:trPr>
          <w:cantSplit/>
          <w:trHeight w:val="20"/>
        </w:trPr>
        <w:tc>
          <w:tcPr>
            <w:tcW w:w="2065" w:type="dxa"/>
            <w:shd w:val="clear" w:color="auto" w:fill="D6E3BC" w:themeFill="accent3" w:themeFillTint="66"/>
          </w:tcPr>
          <w:p w14:paraId="3CC45233" w14:textId="77777777" w:rsidR="00F67F52" w:rsidRPr="00BA0F7A" w:rsidRDefault="00F67F52" w:rsidP="005E2464">
            <w:pPr>
              <w:pStyle w:val="Normalnoindent"/>
              <w:rPr>
                <w:rFonts w:cs="Segoe UI"/>
              </w:rPr>
            </w:pPr>
            <w:r w:rsidRPr="00BA0F7A">
              <w:rPr>
                <w:rFonts w:cs="Segoe UI"/>
              </w:rPr>
              <w:t>Applicable Market:</w:t>
            </w:r>
          </w:p>
        </w:tc>
        <w:tc>
          <w:tcPr>
            <w:tcW w:w="8010" w:type="dxa"/>
            <w:shd w:val="clear" w:color="auto" w:fill="D9D9D9" w:themeFill="background1" w:themeFillShade="D9"/>
          </w:tcPr>
          <w:p w14:paraId="52924AC3" w14:textId="53D36C47" w:rsidR="00F67F52" w:rsidRPr="00BA0F7A" w:rsidRDefault="000F2025" w:rsidP="005E2464">
            <w:pPr>
              <w:pStyle w:val="BodyText"/>
              <w:tabs>
                <w:tab w:val="left" w:pos="648"/>
              </w:tabs>
              <w:spacing w:line="275" w:lineRule="auto"/>
              <w:ind w:left="0" w:right="113" w:firstLine="0"/>
              <w:rPr>
                <w:rFonts w:ascii="Segoe UI" w:hAnsi="Segoe UI" w:cs="Segoe UI"/>
                <w:spacing w:val="-1"/>
                <w:sz w:val="22"/>
                <w:szCs w:val="22"/>
              </w:rPr>
            </w:pPr>
            <w:r w:rsidRPr="00BA0F7A">
              <w:rPr>
                <w:rFonts w:ascii="Segoe UI" w:hAnsi="Segoe UI" w:cs="Segoe UI"/>
                <w:spacing w:val="-1"/>
                <w:sz w:val="22"/>
                <w:szCs w:val="22"/>
              </w:rPr>
              <w:t>Student Health Plans</w:t>
            </w:r>
          </w:p>
        </w:tc>
      </w:tr>
      <w:tr w:rsidR="00F67F52" w:rsidRPr="00BA0F7A" w14:paraId="43BA213F" w14:textId="77777777" w:rsidTr="2540F8ED">
        <w:trPr>
          <w:cantSplit/>
          <w:trHeight w:val="20"/>
        </w:trPr>
        <w:tc>
          <w:tcPr>
            <w:tcW w:w="2065" w:type="dxa"/>
            <w:shd w:val="clear" w:color="auto" w:fill="D6E3BC" w:themeFill="accent3" w:themeFillTint="66"/>
          </w:tcPr>
          <w:p w14:paraId="470C012E" w14:textId="77777777" w:rsidR="00F67F52" w:rsidRPr="00BA0F7A" w:rsidRDefault="00F67F52" w:rsidP="005E2464">
            <w:pPr>
              <w:pStyle w:val="Normalnoindent"/>
              <w:rPr>
                <w:rFonts w:cs="Segoe UI"/>
              </w:rPr>
            </w:pPr>
            <w:r w:rsidRPr="00BA0F7A">
              <w:rPr>
                <w:rFonts w:cs="Segoe UI"/>
              </w:rPr>
              <w:t>Plan Year:</w:t>
            </w:r>
          </w:p>
        </w:tc>
        <w:tc>
          <w:tcPr>
            <w:tcW w:w="8010" w:type="dxa"/>
            <w:shd w:val="clear" w:color="auto" w:fill="D9D9D9" w:themeFill="background1" w:themeFillShade="D9"/>
          </w:tcPr>
          <w:p w14:paraId="32961BED" w14:textId="6CABB615" w:rsidR="00F67F52" w:rsidRPr="00BA0F7A" w:rsidRDefault="007D23E6" w:rsidP="004C36DE">
            <w:pPr>
              <w:pStyle w:val="BodyText"/>
              <w:tabs>
                <w:tab w:val="left" w:pos="648"/>
              </w:tabs>
              <w:spacing w:line="275" w:lineRule="auto"/>
              <w:ind w:left="0" w:right="113" w:firstLine="0"/>
              <w:rPr>
                <w:rFonts w:ascii="Segoe UI" w:hAnsi="Segoe UI" w:cs="Segoe UI"/>
                <w:spacing w:val="-1"/>
                <w:sz w:val="22"/>
                <w:szCs w:val="22"/>
              </w:rPr>
            </w:pPr>
            <w:r>
              <w:rPr>
                <w:rFonts w:ascii="Segoe UI" w:hAnsi="Segoe UI" w:cs="Segoe UI"/>
                <w:spacing w:val="-1"/>
                <w:sz w:val="22"/>
                <w:szCs w:val="22"/>
              </w:rPr>
              <w:t>202</w:t>
            </w:r>
            <w:r w:rsidR="00686088">
              <w:rPr>
                <w:rFonts w:ascii="Segoe UI" w:hAnsi="Segoe UI" w:cs="Segoe UI"/>
                <w:spacing w:val="-1"/>
                <w:sz w:val="22"/>
                <w:szCs w:val="22"/>
              </w:rPr>
              <w:t>5</w:t>
            </w:r>
            <w:r w:rsidR="002E3155" w:rsidRPr="00BA0F7A">
              <w:rPr>
                <w:rFonts w:ascii="Segoe UI" w:hAnsi="Segoe UI" w:cs="Segoe UI"/>
                <w:spacing w:val="-1"/>
                <w:sz w:val="22"/>
                <w:szCs w:val="22"/>
              </w:rPr>
              <w:t>-</w:t>
            </w:r>
            <w:r>
              <w:rPr>
                <w:rFonts w:ascii="Segoe UI" w:hAnsi="Segoe UI" w:cs="Segoe UI"/>
                <w:spacing w:val="-1"/>
                <w:sz w:val="22"/>
                <w:szCs w:val="22"/>
              </w:rPr>
              <w:t>20</w:t>
            </w:r>
            <w:r w:rsidR="00DA5CC4">
              <w:rPr>
                <w:rFonts w:ascii="Segoe UI" w:hAnsi="Segoe UI" w:cs="Segoe UI"/>
                <w:spacing w:val="-1"/>
                <w:sz w:val="22"/>
                <w:szCs w:val="22"/>
              </w:rPr>
              <w:t>2</w:t>
            </w:r>
            <w:r w:rsidR="00686088">
              <w:rPr>
                <w:rFonts w:ascii="Segoe UI" w:hAnsi="Segoe UI" w:cs="Segoe UI"/>
                <w:spacing w:val="-1"/>
                <w:sz w:val="22"/>
                <w:szCs w:val="22"/>
              </w:rPr>
              <w:t>6</w:t>
            </w:r>
            <w:r w:rsidR="002E3155" w:rsidRPr="00BA0F7A">
              <w:rPr>
                <w:rFonts w:ascii="Segoe UI" w:hAnsi="Segoe UI" w:cs="Segoe UI"/>
                <w:spacing w:val="-1"/>
                <w:sz w:val="22"/>
                <w:szCs w:val="22"/>
              </w:rPr>
              <w:t xml:space="preserve"> school year</w:t>
            </w:r>
          </w:p>
        </w:tc>
      </w:tr>
    </w:tbl>
    <w:p w14:paraId="25115575" w14:textId="77777777" w:rsidR="004743E9" w:rsidRDefault="004743E9" w:rsidP="00F67F52">
      <w:pPr>
        <w:pStyle w:val="Heading2"/>
        <w:widowControl/>
        <w:pBdr>
          <w:bottom w:val="single" w:sz="8" w:space="1" w:color="1F497D" w:themeColor="text2"/>
        </w:pBdr>
        <w:suppressAutoHyphens/>
        <w:spacing w:before="240"/>
        <w:rPr>
          <w:rFonts w:ascii="Segoe UI" w:hAnsi="Segoe UI" w:cs="Segoe UI"/>
          <w:b/>
          <w:bCs/>
          <w:color w:val="1F497D" w:themeColor="text2"/>
          <w:sz w:val="32"/>
        </w:rPr>
      </w:pPr>
    </w:p>
    <w:p w14:paraId="257A308B" w14:textId="4784C533" w:rsidR="00AA2BCB" w:rsidRDefault="00855AF5" w:rsidP="00F67F52">
      <w:pPr>
        <w:pStyle w:val="Heading2"/>
        <w:widowControl/>
        <w:pBdr>
          <w:bottom w:val="single" w:sz="8" w:space="1" w:color="1F497D" w:themeColor="text2"/>
        </w:pBdr>
        <w:suppressAutoHyphens/>
        <w:spacing w:before="240"/>
        <w:rPr>
          <w:rFonts w:ascii="Segoe UI" w:hAnsi="Segoe UI" w:cs="Segoe UI"/>
          <w:b/>
          <w:sz w:val="24"/>
        </w:rPr>
      </w:pPr>
      <w:r w:rsidRPr="00BA0F7A">
        <w:rPr>
          <w:rFonts w:ascii="Segoe UI" w:hAnsi="Segoe UI" w:cs="Segoe UI"/>
          <w:b/>
          <w:bCs/>
          <w:color w:val="1F497D" w:themeColor="text2"/>
          <w:sz w:val="32"/>
        </w:rPr>
        <w:t>Section I</w:t>
      </w:r>
    </w:p>
    <w:p w14:paraId="43D6324F" w14:textId="5BA507DB" w:rsidR="00431231" w:rsidRPr="00BA0F7A" w:rsidRDefault="00855AF5" w:rsidP="00AA2BCB">
      <w:pPr>
        <w:pStyle w:val="Heading3"/>
        <w:rPr>
          <w:rFonts w:eastAsia="Arial"/>
        </w:rPr>
      </w:pPr>
      <w:r w:rsidRPr="00BA0F7A">
        <w:t>Please provide a response for</w:t>
      </w:r>
      <w:r w:rsidRPr="00BA0F7A">
        <w:rPr>
          <w:spacing w:val="1"/>
        </w:rPr>
        <w:t xml:space="preserve"> </w:t>
      </w:r>
      <w:r w:rsidRPr="00BA0F7A">
        <w:t>each item in Section I.</w:t>
      </w:r>
    </w:p>
    <w:p w14:paraId="0B54CEA1" w14:textId="77777777" w:rsidR="00431231" w:rsidRPr="00BA0F7A" w:rsidRDefault="00431231" w:rsidP="004C6C35">
      <w:pPr>
        <w:spacing w:before="10"/>
        <w:rPr>
          <w:rFonts w:ascii="Segoe UI" w:eastAsia="Arial" w:hAnsi="Segoe UI" w:cs="Segoe UI"/>
          <w:b/>
          <w:bCs/>
          <w:sz w:val="20"/>
          <w:szCs w:val="20"/>
        </w:rPr>
      </w:pPr>
    </w:p>
    <w:p w14:paraId="390C2E7D" w14:textId="043CF9D7" w:rsidR="00902A3F" w:rsidRPr="00BA0F7A" w:rsidRDefault="00855AF5" w:rsidP="00C172DA">
      <w:pPr>
        <w:pStyle w:val="BodyText"/>
        <w:numPr>
          <w:ilvl w:val="0"/>
          <w:numId w:val="9"/>
        </w:numPr>
        <w:tabs>
          <w:tab w:val="left" w:pos="648"/>
        </w:tabs>
        <w:spacing w:before="2" w:line="276" w:lineRule="auto"/>
        <w:ind w:right="576"/>
        <w:rPr>
          <w:rFonts w:ascii="Segoe UI" w:hAnsi="Segoe UI" w:cs="Segoe UI"/>
        </w:rPr>
      </w:pPr>
      <w:r w:rsidRPr="00BA0F7A">
        <w:rPr>
          <w:rFonts w:ascii="Segoe UI" w:hAnsi="Segoe UI" w:cs="Segoe UI"/>
        </w:rPr>
        <w:t xml:space="preserve">Provide </w:t>
      </w:r>
      <w:r w:rsidR="007E3B52" w:rsidRPr="00BA0F7A">
        <w:rPr>
          <w:rFonts w:ascii="Segoe UI" w:hAnsi="Segoe UI" w:cs="Segoe UI"/>
        </w:rPr>
        <w:t>the foll</w:t>
      </w:r>
      <w:r w:rsidR="001D1CD8" w:rsidRPr="00BA0F7A">
        <w:rPr>
          <w:rFonts w:ascii="Segoe UI" w:hAnsi="Segoe UI" w:cs="Segoe UI"/>
        </w:rPr>
        <w:t>owing information for each plan. (You may add more rows if you have more plans.)</w:t>
      </w:r>
      <w:r w:rsidRPr="00BA0F7A">
        <w:rPr>
          <w:rFonts w:ascii="Segoe UI" w:hAnsi="Segoe UI" w:cs="Segoe UI"/>
        </w:rPr>
        <w:t xml:space="preserve"> </w:t>
      </w:r>
      <w:r w:rsidR="00914585">
        <w:rPr>
          <w:rFonts w:ascii="Segoe UI" w:hAnsi="Segoe UI" w:cs="Segoe UI"/>
        </w:rPr>
        <w:t xml:space="preserve">Note: Per </w:t>
      </w:r>
      <w:r w:rsidR="00914585" w:rsidRPr="00914585">
        <w:rPr>
          <w:rFonts w:ascii="Segoe UI" w:hAnsi="Segoe UI" w:cs="Segoe UI"/>
        </w:rPr>
        <w:t>45 CFR §147.145(b)(2</w:t>
      </w:r>
      <w:r w:rsidR="00914585">
        <w:rPr>
          <w:rFonts w:ascii="Segoe UI" w:hAnsi="Segoe UI" w:cs="Segoe UI"/>
        </w:rPr>
        <w:t xml:space="preserve">), </w:t>
      </w:r>
      <w:r w:rsidR="00914585" w:rsidRPr="00914585">
        <w:rPr>
          <w:rFonts w:ascii="Segoe UI" w:hAnsi="Segoe UI" w:cs="Segoe UI"/>
        </w:rPr>
        <w:t xml:space="preserve">the benefits provided by </w:t>
      </w:r>
      <w:r w:rsidR="00914585">
        <w:rPr>
          <w:rFonts w:ascii="Segoe UI" w:hAnsi="Segoe UI" w:cs="Segoe UI"/>
        </w:rPr>
        <w:t>student health</w:t>
      </w:r>
      <w:r w:rsidR="00914585" w:rsidRPr="00914585">
        <w:rPr>
          <w:rFonts w:ascii="Segoe UI" w:hAnsi="Segoe UI" w:cs="Segoe UI"/>
        </w:rPr>
        <w:t xml:space="preserve"> coverage </w:t>
      </w:r>
      <w:r w:rsidR="00914585">
        <w:rPr>
          <w:rFonts w:ascii="Segoe UI" w:hAnsi="Segoe UI" w:cs="Segoe UI"/>
        </w:rPr>
        <w:t>must provide at least 60%</w:t>
      </w:r>
      <w:r w:rsidR="00914585" w:rsidRPr="00914585">
        <w:rPr>
          <w:rFonts w:ascii="Segoe UI" w:hAnsi="Segoe UI" w:cs="Segoe UI"/>
        </w:rPr>
        <w:t xml:space="preserve"> actuarial value, as calculated in accordance with</w:t>
      </w:r>
      <w:r w:rsidR="00D704AE">
        <w:rPr>
          <w:rFonts w:ascii="Segoe UI" w:hAnsi="Segoe UI" w:cs="Segoe UI"/>
        </w:rPr>
        <w:t xml:space="preserve"> 45 CFR</w:t>
      </w:r>
      <w:r w:rsidR="00914585" w:rsidRPr="00914585">
        <w:rPr>
          <w:rFonts w:ascii="Segoe UI" w:hAnsi="Segoe UI" w:cs="Segoe UI"/>
        </w:rPr>
        <w:t xml:space="preserve"> §156.135</w:t>
      </w:r>
      <w:r w:rsidR="00D704AE">
        <w:rPr>
          <w:rFonts w:ascii="Segoe UI" w:hAnsi="Segoe UI" w:cs="Segoe UI"/>
        </w:rPr>
        <w:t>.</w:t>
      </w:r>
      <w:r w:rsidR="00914585" w:rsidRPr="00914585">
        <w:rPr>
          <w:rFonts w:ascii="Segoe UI" w:hAnsi="Segoe UI" w:cs="Segoe UI"/>
        </w:rPr>
        <w:t xml:space="preserve"> The issuer must specify in any plan materials summarizin</w:t>
      </w:r>
      <w:r w:rsidR="00C172DA">
        <w:rPr>
          <w:rFonts w:ascii="Segoe UI" w:hAnsi="Segoe UI" w:cs="Segoe UI"/>
        </w:rPr>
        <w:t>g the terms of the coverage the a</w:t>
      </w:r>
      <w:r w:rsidR="00914585" w:rsidRPr="00914585">
        <w:rPr>
          <w:rFonts w:ascii="Segoe UI" w:hAnsi="Segoe UI" w:cs="Segoe UI"/>
        </w:rPr>
        <w:t>ctuarial value and level of coverage (or next lowest level of coverage)</w:t>
      </w:r>
      <w:r w:rsidR="00CF7337">
        <w:rPr>
          <w:rFonts w:ascii="Segoe UI" w:hAnsi="Segoe UI" w:cs="Segoe UI"/>
        </w:rPr>
        <w:t xml:space="preserve"> the coverage</w:t>
      </w:r>
      <w:r w:rsidR="00914585" w:rsidRPr="00914585">
        <w:rPr>
          <w:rFonts w:ascii="Segoe UI" w:hAnsi="Segoe UI" w:cs="Segoe UI"/>
        </w:rPr>
        <w:t xml:space="preserve"> would otherwise satisfy under</w:t>
      </w:r>
      <w:r w:rsidR="00D704AE">
        <w:rPr>
          <w:rFonts w:ascii="Segoe UI" w:hAnsi="Segoe UI" w:cs="Segoe UI"/>
        </w:rPr>
        <w:t xml:space="preserve"> 45 CFR §156.140.</w:t>
      </w:r>
    </w:p>
    <w:tbl>
      <w:tblPr>
        <w:tblStyle w:val="TableGrid"/>
        <w:tblW w:w="10795" w:type="dxa"/>
        <w:tblLook w:val="04A0" w:firstRow="1" w:lastRow="0" w:firstColumn="1" w:lastColumn="0" w:noHBand="0" w:noVBand="1"/>
        <w:tblCaption w:val="Section 1, Item 1 Table"/>
      </w:tblPr>
      <w:tblGrid>
        <w:gridCol w:w="1088"/>
        <w:gridCol w:w="1517"/>
        <w:gridCol w:w="3420"/>
        <w:gridCol w:w="4770"/>
      </w:tblGrid>
      <w:tr w:rsidR="007E3B52" w:rsidRPr="00BA0F7A" w14:paraId="06E52EE9" w14:textId="09C02BF4" w:rsidTr="004743E9">
        <w:trPr>
          <w:trHeight w:val="305"/>
          <w:tblHeader/>
        </w:trPr>
        <w:tc>
          <w:tcPr>
            <w:tcW w:w="1088" w:type="dxa"/>
            <w:shd w:val="clear" w:color="auto" w:fill="95B3D7" w:themeFill="accent1" w:themeFillTint="99"/>
          </w:tcPr>
          <w:p w14:paraId="23605032" w14:textId="3DE9156B" w:rsidR="007E3B52" w:rsidRPr="00BA0F7A" w:rsidRDefault="00BE3B24" w:rsidP="0054179C">
            <w:pPr>
              <w:pStyle w:val="BodyText"/>
              <w:tabs>
                <w:tab w:val="left" w:pos="0"/>
              </w:tabs>
              <w:spacing w:before="2" w:line="276" w:lineRule="auto"/>
              <w:ind w:left="0" w:firstLine="0"/>
              <w:rPr>
                <w:rFonts w:ascii="Segoe UI" w:hAnsi="Segoe UI" w:cs="Segoe UI"/>
                <w:sz w:val="22"/>
                <w:szCs w:val="22"/>
              </w:rPr>
            </w:pPr>
            <w:r w:rsidRPr="00BA0F7A">
              <w:rPr>
                <w:rFonts w:ascii="Segoe UI" w:hAnsi="Segoe UI" w:cs="Segoe UI"/>
                <w:sz w:val="22"/>
                <w:szCs w:val="22"/>
              </w:rPr>
              <w:lastRenderedPageBreak/>
              <w:t>Plan N</w:t>
            </w:r>
            <w:r w:rsidR="007E3B52" w:rsidRPr="00BA0F7A">
              <w:rPr>
                <w:rFonts w:ascii="Segoe UI" w:hAnsi="Segoe UI" w:cs="Segoe UI"/>
                <w:sz w:val="22"/>
                <w:szCs w:val="22"/>
              </w:rPr>
              <w:t>ame</w:t>
            </w:r>
          </w:p>
        </w:tc>
        <w:tc>
          <w:tcPr>
            <w:tcW w:w="1517" w:type="dxa"/>
            <w:shd w:val="clear" w:color="auto" w:fill="95B3D7" w:themeFill="accent1" w:themeFillTint="99"/>
          </w:tcPr>
          <w:p w14:paraId="40F15F63" w14:textId="71D307CF" w:rsidR="007E3B52" w:rsidRPr="00BA0F7A" w:rsidRDefault="007E3B52" w:rsidP="0054179C">
            <w:pPr>
              <w:pStyle w:val="BodyText"/>
              <w:tabs>
                <w:tab w:val="left" w:pos="1409"/>
              </w:tabs>
              <w:spacing w:before="2" w:line="276" w:lineRule="auto"/>
              <w:ind w:left="0" w:firstLine="0"/>
              <w:rPr>
                <w:rFonts w:ascii="Segoe UI" w:hAnsi="Segoe UI" w:cs="Segoe UI"/>
                <w:sz w:val="22"/>
                <w:szCs w:val="22"/>
              </w:rPr>
            </w:pPr>
            <w:r w:rsidRPr="00BA0F7A">
              <w:rPr>
                <w:rFonts w:ascii="Segoe UI" w:hAnsi="Segoe UI" w:cs="Segoe UI"/>
                <w:sz w:val="22"/>
                <w:szCs w:val="22"/>
              </w:rPr>
              <w:t>New or Renewed</w:t>
            </w:r>
          </w:p>
        </w:tc>
        <w:tc>
          <w:tcPr>
            <w:tcW w:w="3420" w:type="dxa"/>
            <w:shd w:val="clear" w:color="auto" w:fill="95B3D7" w:themeFill="accent1" w:themeFillTint="99"/>
          </w:tcPr>
          <w:p w14:paraId="0A9C2B5C" w14:textId="78A9D59B" w:rsidR="007E3B52" w:rsidRPr="00BA0F7A" w:rsidRDefault="007E3B52" w:rsidP="0054179C">
            <w:pPr>
              <w:pStyle w:val="BodyText"/>
              <w:tabs>
                <w:tab w:val="left" w:pos="648"/>
              </w:tabs>
              <w:spacing w:before="2" w:line="276" w:lineRule="auto"/>
              <w:ind w:left="0" w:firstLine="0"/>
              <w:rPr>
                <w:rFonts w:ascii="Segoe UI" w:hAnsi="Segoe UI" w:cs="Segoe UI"/>
                <w:sz w:val="22"/>
                <w:szCs w:val="22"/>
              </w:rPr>
            </w:pPr>
            <w:r w:rsidRPr="00BA0F7A">
              <w:rPr>
                <w:rFonts w:ascii="Segoe UI" w:hAnsi="Segoe UI" w:cs="Segoe UI"/>
                <w:sz w:val="22"/>
                <w:szCs w:val="22"/>
              </w:rPr>
              <w:t>Actuarial Value</w:t>
            </w:r>
            <w:r w:rsidR="004743E9">
              <w:t xml:space="preserve"> </w:t>
            </w:r>
            <w:r w:rsidR="004743E9" w:rsidRPr="004743E9">
              <w:rPr>
                <w:rFonts w:ascii="Segoe UI" w:hAnsi="Segoe UI" w:cs="Segoe UI"/>
                <w:sz w:val="22"/>
                <w:szCs w:val="22"/>
              </w:rPr>
              <w:t xml:space="preserve">and level of coverage (or next lowest level of </w:t>
            </w:r>
            <w:r w:rsidR="00391560" w:rsidRPr="004743E9">
              <w:rPr>
                <w:rFonts w:ascii="Segoe UI" w:hAnsi="Segoe UI" w:cs="Segoe UI"/>
                <w:sz w:val="22"/>
                <w:szCs w:val="22"/>
              </w:rPr>
              <w:t xml:space="preserve">coverage) </w:t>
            </w:r>
            <w:r w:rsidR="00391560" w:rsidRPr="00BA0F7A">
              <w:rPr>
                <w:rFonts w:ascii="Segoe UI" w:hAnsi="Segoe UI" w:cs="Segoe UI"/>
                <w:sz w:val="22"/>
                <w:szCs w:val="22"/>
              </w:rPr>
              <w:t>per</w:t>
            </w:r>
            <w:r w:rsidRPr="00BA0F7A">
              <w:rPr>
                <w:rFonts w:ascii="Segoe UI" w:hAnsi="Segoe UI" w:cs="Segoe UI"/>
                <w:sz w:val="22"/>
                <w:szCs w:val="22"/>
              </w:rPr>
              <w:t xml:space="preserve"> 45 CFR </w:t>
            </w:r>
            <w:r w:rsidR="00232BAE" w:rsidRPr="00BA0F7A">
              <w:rPr>
                <w:rFonts w:ascii="Segoe UI" w:hAnsi="Segoe UI" w:cs="Segoe UI"/>
                <w:color w:val="000000"/>
              </w:rPr>
              <w:t>§147.145(b)(2) and §156.135</w:t>
            </w:r>
          </w:p>
        </w:tc>
        <w:tc>
          <w:tcPr>
            <w:tcW w:w="4770" w:type="dxa"/>
            <w:shd w:val="clear" w:color="auto" w:fill="95B3D7" w:themeFill="accent1" w:themeFillTint="99"/>
          </w:tcPr>
          <w:p w14:paraId="2C62EA03" w14:textId="2CB5D1AB" w:rsidR="007E3B52" w:rsidRPr="00BA0F7A" w:rsidRDefault="00D70287" w:rsidP="0054179C">
            <w:pPr>
              <w:pStyle w:val="BodyText"/>
              <w:tabs>
                <w:tab w:val="left" w:pos="0"/>
              </w:tabs>
              <w:spacing w:before="2" w:line="276" w:lineRule="auto"/>
              <w:ind w:left="0" w:firstLine="0"/>
              <w:rPr>
                <w:rFonts w:ascii="Segoe UI" w:hAnsi="Segoe UI" w:cs="Segoe UI"/>
                <w:sz w:val="22"/>
                <w:szCs w:val="22"/>
              </w:rPr>
            </w:pPr>
            <w:r w:rsidRPr="00BA0F7A">
              <w:rPr>
                <w:rFonts w:ascii="Segoe UI" w:hAnsi="Segoe UI" w:cs="Segoe UI"/>
                <w:sz w:val="22"/>
                <w:szCs w:val="22"/>
              </w:rPr>
              <w:t>State w</w:t>
            </w:r>
            <w:r w:rsidR="00BE3B24" w:rsidRPr="00BA0F7A">
              <w:rPr>
                <w:rFonts w:ascii="Segoe UI" w:hAnsi="Segoe UI" w:cs="Segoe UI"/>
                <w:sz w:val="22"/>
                <w:szCs w:val="22"/>
              </w:rPr>
              <w:t>hether the plan will be issued to a specific college, multiple colleges (list the names of the colleges), or any college.</w:t>
            </w:r>
          </w:p>
        </w:tc>
      </w:tr>
      <w:tr w:rsidR="007E3B52" w:rsidRPr="00BA0F7A" w14:paraId="64A1DF14" w14:textId="69B83BAC" w:rsidTr="004743E9">
        <w:trPr>
          <w:trHeight w:val="504"/>
        </w:trPr>
        <w:tc>
          <w:tcPr>
            <w:tcW w:w="1088" w:type="dxa"/>
          </w:tcPr>
          <w:p w14:paraId="2145613C" w14:textId="78930480" w:rsidR="007E3B52" w:rsidRPr="00BA0F7A" w:rsidRDefault="007E3B52" w:rsidP="0054179C">
            <w:pPr>
              <w:pStyle w:val="BodyText"/>
              <w:tabs>
                <w:tab w:val="left" w:pos="648"/>
              </w:tabs>
              <w:spacing w:before="2" w:line="276" w:lineRule="auto"/>
              <w:ind w:left="0" w:firstLine="0"/>
              <w:rPr>
                <w:rFonts w:ascii="Segoe UI" w:hAnsi="Segoe UI" w:cs="Segoe UI"/>
              </w:rPr>
            </w:pPr>
          </w:p>
        </w:tc>
        <w:tc>
          <w:tcPr>
            <w:tcW w:w="1517" w:type="dxa"/>
          </w:tcPr>
          <w:p w14:paraId="7DB0044C" w14:textId="77777777" w:rsidR="007E3B52" w:rsidRPr="00BA0F7A" w:rsidRDefault="007E3B52" w:rsidP="0054179C">
            <w:pPr>
              <w:pStyle w:val="BodyText"/>
              <w:tabs>
                <w:tab w:val="left" w:pos="648"/>
              </w:tabs>
              <w:spacing w:before="2" w:line="276" w:lineRule="auto"/>
              <w:ind w:left="0" w:firstLine="0"/>
              <w:rPr>
                <w:rFonts w:ascii="Segoe UI" w:hAnsi="Segoe UI" w:cs="Segoe UI"/>
              </w:rPr>
            </w:pPr>
          </w:p>
        </w:tc>
        <w:tc>
          <w:tcPr>
            <w:tcW w:w="3420" w:type="dxa"/>
          </w:tcPr>
          <w:p w14:paraId="16AA42B4" w14:textId="77777777" w:rsidR="007E3B52" w:rsidRPr="00BA0F7A" w:rsidRDefault="007E3B52" w:rsidP="0054179C">
            <w:pPr>
              <w:pStyle w:val="BodyText"/>
              <w:tabs>
                <w:tab w:val="left" w:pos="648"/>
              </w:tabs>
              <w:spacing w:before="2" w:line="276" w:lineRule="auto"/>
              <w:ind w:left="0" w:firstLine="0"/>
              <w:rPr>
                <w:rFonts w:ascii="Segoe UI" w:hAnsi="Segoe UI" w:cs="Segoe UI"/>
              </w:rPr>
            </w:pPr>
          </w:p>
        </w:tc>
        <w:tc>
          <w:tcPr>
            <w:tcW w:w="4770" w:type="dxa"/>
          </w:tcPr>
          <w:p w14:paraId="5BD6135E" w14:textId="77777777" w:rsidR="007E3B52" w:rsidRPr="00BA0F7A" w:rsidRDefault="007E3B52" w:rsidP="0054179C">
            <w:pPr>
              <w:pStyle w:val="BodyText"/>
              <w:tabs>
                <w:tab w:val="left" w:pos="648"/>
              </w:tabs>
              <w:spacing w:before="2" w:line="276" w:lineRule="auto"/>
              <w:ind w:left="0" w:firstLine="0"/>
              <w:rPr>
                <w:rFonts w:ascii="Segoe UI" w:hAnsi="Segoe UI" w:cs="Segoe UI"/>
              </w:rPr>
            </w:pPr>
          </w:p>
        </w:tc>
      </w:tr>
      <w:tr w:rsidR="007E3B52" w:rsidRPr="00BA0F7A" w14:paraId="1E4B5655" w14:textId="3EB1EDD7" w:rsidTr="004743E9">
        <w:trPr>
          <w:trHeight w:val="504"/>
        </w:trPr>
        <w:tc>
          <w:tcPr>
            <w:tcW w:w="1088" w:type="dxa"/>
          </w:tcPr>
          <w:p w14:paraId="30F7EBB1" w14:textId="3B209CEF" w:rsidR="007E3B52" w:rsidRPr="00BA0F7A" w:rsidRDefault="007E3B52" w:rsidP="0054179C">
            <w:pPr>
              <w:pStyle w:val="BodyText"/>
              <w:tabs>
                <w:tab w:val="left" w:pos="648"/>
              </w:tabs>
              <w:spacing w:before="2" w:line="276" w:lineRule="auto"/>
              <w:ind w:left="0" w:firstLine="0"/>
              <w:rPr>
                <w:rFonts w:ascii="Segoe UI" w:hAnsi="Segoe UI" w:cs="Segoe UI"/>
              </w:rPr>
            </w:pPr>
          </w:p>
        </w:tc>
        <w:tc>
          <w:tcPr>
            <w:tcW w:w="1517" w:type="dxa"/>
          </w:tcPr>
          <w:p w14:paraId="3219AE95" w14:textId="77777777" w:rsidR="007E3B52" w:rsidRPr="00BA0F7A" w:rsidRDefault="007E3B52" w:rsidP="0054179C">
            <w:pPr>
              <w:pStyle w:val="BodyText"/>
              <w:tabs>
                <w:tab w:val="left" w:pos="648"/>
              </w:tabs>
              <w:spacing w:before="2" w:line="276" w:lineRule="auto"/>
              <w:ind w:left="0" w:firstLine="0"/>
              <w:rPr>
                <w:rFonts w:ascii="Segoe UI" w:hAnsi="Segoe UI" w:cs="Segoe UI"/>
              </w:rPr>
            </w:pPr>
          </w:p>
        </w:tc>
        <w:tc>
          <w:tcPr>
            <w:tcW w:w="3420" w:type="dxa"/>
          </w:tcPr>
          <w:p w14:paraId="1C7E16AC" w14:textId="77777777" w:rsidR="007E3B52" w:rsidRPr="00BA0F7A" w:rsidRDefault="007E3B52" w:rsidP="0054179C">
            <w:pPr>
              <w:pStyle w:val="BodyText"/>
              <w:tabs>
                <w:tab w:val="left" w:pos="648"/>
              </w:tabs>
              <w:spacing w:before="2" w:line="276" w:lineRule="auto"/>
              <w:ind w:left="0" w:firstLine="0"/>
              <w:rPr>
                <w:rFonts w:ascii="Segoe UI" w:hAnsi="Segoe UI" w:cs="Segoe UI"/>
              </w:rPr>
            </w:pPr>
          </w:p>
        </w:tc>
        <w:tc>
          <w:tcPr>
            <w:tcW w:w="4770" w:type="dxa"/>
          </w:tcPr>
          <w:p w14:paraId="4AFE3223" w14:textId="77777777" w:rsidR="007E3B52" w:rsidRPr="00BA0F7A" w:rsidRDefault="007E3B52" w:rsidP="0054179C">
            <w:pPr>
              <w:pStyle w:val="BodyText"/>
              <w:tabs>
                <w:tab w:val="left" w:pos="648"/>
              </w:tabs>
              <w:spacing w:before="2" w:line="276" w:lineRule="auto"/>
              <w:ind w:left="0" w:firstLine="0"/>
              <w:rPr>
                <w:rFonts w:ascii="Segoe UI" w:hAnsi="Segoe UI" w:cs="Segoe UI"/>
              </w:rPr>
            </w:pPr>
          </w:p>
        </w:tc>
      </w:tr>
      <w:tr w:rsidR="007E3B52" w:rsidRPr="00BA0F7A" w14:paraId="00E6EA8B" w14:textId="14D64B2C" w:rsidTr="004743E9">
        <w:trPr>
          <w:trHeight w:val="504"/>
        </w:trPr>
        <w:tc>
          <w:tcPr>
            <w:tcW w:w="1088" w:type="dxa"/>
          </w:tcPr>
          <w:p w14:paraId="4B3BCA4D" w14:textId="6D314F2B" w:rsidR="007E3B52" w:rsidRPr="00BA0F7A" w:rsidRDefault="007E3B52" w:rsidP="0054179C">
            <w:pPr>
              <w:pStyle w:val="BodyText"/>
              <w:tabs>
                <w:tab w:val="left" w:pos="648"/>
              </w:tabs>
              <w:spacing w:before="2" w:line="276" w:lineRule="auto"/>
              <w:ind w:left="0" w:firstLine="0"/>
              <w:rPr>
                <w:rFonts w:ascii="Segoe UI" w:hAnsi="Segoe UI" w:cs="Segoe UI"/>
              </w:rPr>
            </w:pPr>
          </w:p>
        </w:tc>
        <w:tc>
          <w:tcPr>
            <w:tcW w:w="1517" w:type="dxa"/>
          </w:tcPr>
          <w:p w14:paraId="4FCCDA7E" w14:textId="77777777" w:rsidR="007E3B52" w:rsidRPr="00BA0F7A" w:rsidRDefault="007E3B52" w:rsidP="0054179C">
            <w:pPr>
              <w:pStyle w:val="BodyText"/>
              <w:tabs>
                <w:tab w:val="left" w:pos="648"/>
              </w:tabs>
              <w:spacing w:before="2" w:line="276" w:lineRule="auto"/>
              <w:ind w:left="0" w:firstLine="0"/>
              <w:rPr>
                <w:rFonts w:ascii="Segoe UI" w:hAnsi="Segoe UI" w:cs="Segoe UI"/>
              </w:rPr>
            </w:pPr>
          </w:p>
        </w:tc>
        <w:tc>
          <w:tcPr>
            <w:tcW w:w="3420" w:type="dxa"/>
          </w:tcPr>
          <w:p w14:paraId="0DC38584" w14:textId="77777777" w:rsidR="007E3B52" w:rsidRPr="00BA0F7A" w:rsidRDefault="007E3B52" w:rsidP="0054179C">
            <w:pPr>
              <w:pStyle w:val="BodyText"/>
              <w:tabs>
                <w:tab w:val="left" w:pos="648"/>
              </w:tabs>
              <w:spacing w:before="2" w:line="276" w:lineRule="auto"/>
              <w:ind w:left="0" w:firstLine="0"/>
              <w:rPr>
                <w:rFonts w:ascii="Segoe UI" w:hAnsi="Segoe UI" w:cs="Segoe UI"/>
              </w:rPr>
            </w:pPr>
          </w:p>
        </w:tc>
        <w:tc>
          <w:tcPr>
            <w:tcW w:w="4770" w:type="dxa"/>
          </w:tcPr>
          <w:p w14:paraId="7C0EA462" w14:textId="77777777" w:rsidR="007E3B52" w:rsidRPr="00BA0F7A" w:rsidRDefault="007E3B52" w:rsidP="0054179C">
            <w:pPr>
              <w:pStyle w:val="BodyText"/>
              <w:tabs>
                <w:tab w:val="left" w:pos="648"/>
              </w:tabs>
              <w:spacing w:before="2" w:line="276" w:lineRule="auto"/>
              <w:ind w:left="0" w:firstLine="0"/>
              <w:rPr>
                <w:rFonts w:ascii="Segoe UI" w:hAnsi="Segoe UI" w:cs="Segoe UI"/>
              </w:rPr>
            </w:pPr>
          </w:p>
        </w:tc>
      </w:tr>
    </w:tbl>
    <w:p w14:paraId="593FA4D9" w14:textId="77777777" w:rsidR="001D1CD8" w:rsidRPr="00BA0F7A" w:rsidRDefault="001D1CD8" w:rsidP="001D1CD8">
      <w:pPr>
        <w:pStyle w:val="BodyText"/>
        <w:tabs>
          <w:tab w:val="left" w:pos="648"/>
        </w:tabs>
        <w:spacing w:line="276" w:lineRule="auto"/>
        <w:ind w:left="558" w:right="113" w:firstLine="0"/>
        <w:rPr>
          <w:rFonts w:ascii="Segoe UI" w:hAnsi="Segoe UI" w:cs="Segoe UI"/>
          <w:iCs/>
          <w:spacing w:val="-1"/>
        </w:rPr>
      </w:pPr>
    </w:p>
    <w:p w14:paraId="71301AB0" w14:textId="3FD772AD" w:rsidR="00BE3B24" w:rsidRPr="00BA0F7A" w:rsidRDefault="00BE3B24" w:rsidP="00C172DA">
      <w:pPr>
        <w:pStyle w:val="BodyText"/>
        <w:numPr>
          <w:ilvl w:val="0"/>
          <w:numId w:val="9"/>
        </w:numPr>
        <w:tabs>
          <w:tab w:val="left" w:pos="648"/>
        </w:tabs>
        <w:spacing w:line="276" w:lineRule="auto"/>
        <w:ind w:right="576"/>
        <w:rPr>
          <w:rFonts w:ascii="Segoe UI" w:hAnsi="Segoe UI" w:cs="Segoe UI"/>
          <w:iCs/>
          <w:spacing w:val="-1"/>
        </w:rPr>
      </w:pPr>
      <w:r w:rsidRPr="00BA0F7A">
        <w:rPr>
          <w:rFonts w:ascii="Segoe UI" w:hAnsi="Segoe UI" w:cs="Segoe UI"/>
          <w:spacing w:val="-1"/>
        </w:rPr>
        <w:t>For each renewal plan,</w:t>
      </w:r>
      <w:r w:rsidRPr="00BA0F7A">
        <w:rPr>
          <w:rFonts w:ascii="Segoe UI" w:hAnsi="Segoe UI" w:cs="Segoe UI"/>
          <w:i/>
          <w:color w:val="404040" w:themeColor="text1" w:themeTint="BF"/>
          <w:sz w:val="22"/>
          <w:szCs w:val="22"/>
        </w:rPr>
        <w:t xml:space="preserve"> </w:t>
      </w:r>
      <w:r w:rsidRPr="00BA0F7A">
        <w:rPr>
          <w:rFonts w:ascii="Segoe UI" w:hAnsi="Segoe UI" w:cs="Segoe UI"/>
          <w:iCs/>
          <w:spacing w:val="-1"/>
        </w:rPr>
        <w:t>break</w:t>
      </w:r>
      <w:r w:rsidR="00B90BA2">
        <w:rPr>
          <w:rFonts w:ascii="Segoe UI" w:hAnsi="Segoe UI" w:cs="Segoe UI"/>
          <w:iCs/>
          <w:spacing w:val="-1"/>
        </w:rPr>
        <w:t xml:space="preserve"> </w:t>
      </w:r>
      <w:r w:rsidRPr="00BA0F7A">
        <w:rPr>
          <w:rFonts w:ascii="Segoe UI" w:hAnsi="Segoe UI" w:cs="Segoe UI"/>
          <w:iCs/>
          <w:spacing w:val="-1"/>
        </w:rPr>
        <w:t xml:space="preserve">out the overall percentage of rate impact by the percentage of rate impact due to the experience changes and the percentage of rate impact due to </w:t>
      </w:r>
      <w:r w:rsidR="00DE4BBC" w:rsidRPr="00BA0F7A">
        <w:rPr>
          <w:rFonts w:ascii="Segoe UI" w:hAnsi="Segoe UI" w:cs="Segoe UI"/>
          <w:iCs/>
          <w:spacing w:val="-1"/>
        </w:rPr>
        <w:t xml:space="preserve">the </w:t>
      </w:r>
      <w:r w:rsidRPr="00BA0F7A">
        <w:rPr>
          <w:rFonts w:ascii="Segoe UI" w:hAnsi="Segoe UI" w:cs="Segoe UI"/>
          <w:iCs/>
          <w:spacing w:val="-1"/>
        </w:rPr>
        <w:t>benefit changes. If you are a new issuer to the market, indicate that all plans are new plans.</w:t>
      </w:r>
    </w:p>
    <w:tbl>
      <w:tblPr>
        <w:tblStyle w:val="TableGrid"/>
        <w:tblW w:w="10795" w:type="dxa"/>
        <w:tblLayout w:type="fixed"/>
        <w:tblLook w:val="04A0" w:firstRow="1" w:lastRow="0" w:firstColumn="1" w:lastColumn="0" w:noHBand="0" w:noVBand="1"/>
        <w:tblCaption w:val="Section 1, Item 2 Table"/>
      </w:tblPr>
      <w:tblGrid>
        <w:gridCol w:w="1344"/>
        <w:gridCol w:w="1621"/>
        <w:gridCol w:w="1350"/>
        <w:gridCol w:w="2340"/>
        <w:gridCol w:w="1530"/>
        <w:gridCol w:w="2610"/>
      </w:tblGrid>
      <w:tr w:rsidR="00D70287" w:rsidRPr="00BA0F7A" w14:paraId="5E533A4C" w14:textId="77777777" w:rsidTr="2540F8ED">
        <w:trPr>
          <w:trHeight w:val="305"/>
        </w:trPr>
        <w:tc>
          <w:tcPr>
            <w:tcW w:w="1344" w:type="dxa"/>
            <w:shd w:val="clear" w:color="auto" w:fill="BFBFBF" w:themeFill="background1" w:themeFillShade="BF"/>
          </w:tcPr>
          <w:p w14:paraId="12CC9BBB" w14:textId="77777777" w:rsidR="00D70287" w:rsidRPr="00BA0F7A" w:rsidRDefault="00D70287" w:rsidP="0054179C">
            <w:pPr>
              <w:pStyle w:val="BodyText"/>
              <w:tabs>
                <w:tab w:val="left" w:pos="648"/>
              </w:tabs>
              <w:spacing w:before="2" w:line="276" w:lineRule="auto"/>
              <w:ind w:left="0" w:firstLine="0"/>
              <w:jc w:val="center"/>
              <w:rPr>
                <w:rFonts w:ascii="Segoe UI" w:hAnsi="Segoe UI" w:cs="Segoe UI"/>
                <w:sz w:val="22"/>
                <w:szCs w:val="22"/>
              </w:rPr>
            </w:pPr>
          </w:p>
        </w:tc>
        <w:tc>
          <w:tcPr>
            <w:tcW w:w="1621" w:type="dxa"/>
            <w:shd w:val="clear" w:color="auto" w:fill="BFBFBF" w:themeFill="background1" w:themeFillShade="BF"/>
          </w:tcPr>
          <w:p w14:paraId="4E7F05F0" w14:textId="39F06567" w:rsidR="00D70287" w:rsidRPr="00BA0F7A" w:rsidRDefault="00D70287" w:rsidP="0054179C">
            <w:pPr>
              <w:pStyle w:val="BodyText"/>
              <w:tabs>
                <w:tab w:val="left" w:pos="648"/>
              </w:tabs>
              <w:spacing w:before="2" w:line="276" w:lineRule="auto"/>
              <w:ind w:left="0" w:firstLine="0"/>
              <w:jc w:val="center"/>
              <w:rPr>
                <w:rFonts w:ascii="Segoe UI" w:hAnsi="Segoe UI" w:cs="Segoe UI"/>
                <w:sz w:val="22"/>
                <w:szCs w:val="22"/>
              </w:rPr>
            </w:pPr>
            <w:r w:rsidRPr="00BA0F7A">
              <w:rPr>
                <w:rFonts w:ascii="Segoe UI" w:hAnsi="Segoe UI" w:cs="Segoe UI"/>
                <w:sz w:val="22"/>
                <w:szCs w:val="22"/>
              </w:rPr>
              <w:t>(a)</w:t>
            </w:r>
          </w:p>
        </w:tc>
        <w:tc>
          <w:tcPr>
            <w:tcW w:w="1350" w:type="dxa"/>
            <w:shd w:val="clear" w:color="auto" w:fill="BFBFBF" w:themeFill="background1" w:themeFillShade="BF"/>
          </w:tcPr>
          <w:p w14:paraId="7A139A15" w14:textId="566EFA8E" w:rsidR="00D70287" w:rsidRPr="00BA0F7A" w:rsidRDefault="00D70287" w:rsidP="0054179C">
            <w:pPr>
              <w:pStyle w:val="BodyText"/>
              <w:tabs>
                <w:tab w:val="left" w:pos="648"/>
              </w:tabs>
              <w:spacing w:before="2" w:line="276" w:lineRule="auto"/>
              <w:ind w:left="0" w:firstLine="0"/>
              <w:jc w:val="center"/>
              <w:rPr>
                <w:rFonts w:ascii="Segoe UI" w:hAnsi="Segoe UI" w:cs="Segoe UI"/>
                <w:sz w:val="22"/>
                <w:szCs w:val="22"/>
              </w:rPr>
            </w:pPr>
            <w:r w:rsidRPr="00BA0F7A">
              <w:rPr>
                <w:rFonts w:ascii="Segoe UI" w:hAnsi="Segoe UI" w:cs="Segoe UI"/>
                <w:sz w:val="22"/>
                <w:szCs w:val="22"/>
              </w:rPr>
              <w:t>(b)</w:t>
            </w:r>
          </w:p>
        </w:tc>
        <w:tc>
          <w:tcPr>
            <w:tcW w:w="2340" w:type="dxa"/>
            <w:shd w:val="clear" w:color="auto" w:fill="BFBFBF" w:themeFill="background1" w:themeFillShade="BF"/>
          </w:tcPr>
          <w:p w14:paraId="5D0B05EC" w14:textId="27E01E49" w:rsidR="00D70287" w:rsidRPr="00BA0F7A" w:rsidRDefault="00D70287" w:rsidP="0054179C">
            <w:pPr>
              <w:pStyle w:val="BodyText"/>
              <w:tabs>
                <w:tab w:val="left" w:pos="648"/>
              </w:tabs>
              <w:spacing w:before="2" w:line="276" w:lineRule="auto"/>
              <w:ind w:left="0" w:firstLine="0"/>
              <w:jc w:val="center"/>
              <w:rPr>
                <w:rFonts w:ascii="Segoe UI" w:hAnsi="Segoe UI" w:cs="Segoe UI"/>
                <w:sz w:val="22"/>
                <w:szCs w:val="22"/>
              </w:rPr>
            </w:pPr>
            <w:r w:rsidRPr="00BA0F7A">
              <w:rPr>
                <w:rFonts w:ascii="Segoe UI" w:hAnsi="Segoe UI" w:cs="Segoe UI"/>
                <w:sz w:val="22"/>
                <w:szCs w:val="22"/>
              </w:rPr>
              <w:t>=[(1+(a))*(1+(b))-1]</w:t>
            </w:r>
          </w:p>
        </w:tc>
        <w:tc>
          <w:tcPr>
            <w:tcW w:w="1530" w:type="dxa"/>
            <w:shd w:val="clear" w:color="auto" w:fill="BFBFBF" w:themeFill="background1" w:themeFillShade="BF"/>
          </w:tcPr>
          <w:p w14:paraId="0AEF16F7" w14:textId="77777777" w:rsidR="00D70287" w:rsidRPr="00BA0F7A" w:rsidRDefault="00D70287" w:rsidP="0054179C">
            <w:pPr>
              <w:pStyle w:val="BodyText"/>
              <w:tabs>
                <w:tab w:val="left" w:pos="648"/>
              </w:tabs>
              <w:spacing w:before="2" w:line="276" w:lineRule="auto"/>
              <w:ind w:left="0" w:firstLine="0"/>
              <w:jc w:val="center"/>
              <w:rPr>
                <w:rFonts w:ascii="Segoe UI" w:hAnsi="Segoe UI" w:cs="Segoe UI"/>
                <w:sz w:val="22"/>
                <w:szCs w:val="22"/>
              </w:rPr>
            </w:pPr>
          </w:p>
        </w:tc>
        <w:tc>
          <w:tcPr>
            <w:tcW w:w="2610" w:type="dxa"/>
            <w:shd w:val="clear" w:color="auto" w:fill="BFBFBF" w:themeFill="background1" w:themeFillShade="BF"/>
          </w:tcPr>
          <w:p w14:paraId="1150A83F" w14:textId="77777777" w:rsidR="00D70287" w:rsidRPr="00BA0F7A" w:rsidRDefault="00D70287" w:rsidP="0054179C">
            <w:pPr>
              <w:pStyle w:val="BodyText"/>
              <w:tabs>
                <w:tab w:val="left" w:pos="648"/>
              </w:tabs>
              <w:spacing w:before="2" w:line="276" w:lineRule="auto"/>
              <w:ind w:left="0" w:firstLine="0"/>
              <w:jc w:val="center"/>
              <w:rPr>
                <w:rFonts w:ascii="Segoe UI" w:hAnsi="Segoe UI" w:cs="Segoe UI"/>
                <w:sz w:val="22"/>
                <w:szCs w:val="22"/>
              </w:rPr>
            </w:pPr>
          </w:p>
        </w:tc>
      </w:tr>
      <w:tr w:rsidR="00AB5A58" w:rsidRPr="00BA0F7A" w14:paraId="2E1012BA" w14:textId="5075AF2D" w:rsidTr="2540F8ED">
        <w:trPr>
          <w:trHeight w:val="305"/>
        </w:trPr>
        <w:tc>
          <w:tcPr>
            <w:tcW w:w="1344" w:type="dxa"/>
            <w:shd w:val="clear" w:color="auto" w:fill="95B3D7" w:themeFill="accent1" w:themeFillTint="99"/>
          </w:tcPr>
          <w:p w14:paraId="4CC801B6" w14:textId="2880351E" w:rsidR="00AB5A58" w:rsidRPr="00BA0F7A" w:rsidRDefault="00AB5A58" w:rsidP="0054179C">
            <w:pPr>
              <w:pStyle w:val="BodyText"/>
              <w:tabs>
                <w:tab w:val="left" w:pos="648"/>
              </w:tabs>
              <w:spacing w:before="2" w:line="276" w:lineRule="auto"/>
              <w:ind w:left="0" w:firstLine="0"/>
              <w:jc w:val="center"/>
              <w:rPr>
                <w:rFonts w:ascii="Segoe UI" w:hAnsi="Segoe UI" w:cs="Segoe UI"/>
                <w:sz w:val="22"/>
                <w:szCs w:val="22"/>
              </w:rPr>
            </w:pPr>
            <w:r w:rsidRPr="00BA0F7A">
              <w:rPr>
                <w:rFonts w:ascii="Segoe UI" w:hAnsi="Segoe UI" w:cs="Segoe UI"/>
                <w:sz w:val="22"/>
                <w:szCs w:val="22"/>
              </w:rPr>
              <w:t>Renewal Plan Name</w:t>
            </w:r>
          </w:p>
        </w:tc>
        <w:tc>
          <w:tcPr>
            <w:tcW w:w="1621" w:type="dxa"/>
            <w:shd w:val="clear" w:color="auto" w:fill="95B3D7" w:themeFill="accent1" w:themeFillTint="99"/>
          </w:tcPr>
          <w:p w14:paraId="2FF67085" w14:textId="563968AF" w:rsidR="00AB5A58" w:rsidRPr="00BA0F7A" w:rsidRDefault="00AB5A58" w:rsidP="0054179C">
            <w:pPr>
              <w:pStyle w:val="BodyText"/>
              <w:tabs>
                <w:tab w:val="left" w:pos="648"/>
              </w:tabs>
              <w:spacing w:before="2" w:line="276" w:lineRule="auto"/>
              <w:ind w:left="0" w:firstLine="0"/>
              <w:jc w:val="center"/>
              <w:rPr>
                <w:rFonts w:ascii="Segoe UI" w:hAnsi="Segoe UI" w:cs="Segoe UI"/>
                <w:sz w:val="22"/>
                <w:szCs w:val="22"/>
              </w:rPr>
            </w:pPr>
            <w:r w:rsidRPr="00BA0F7A">
              <w:rPr>
                <w:rFonts w:ascii="Segoe UI" w:hAnsi="Segoe UI" w:cs="Segoe UI"/>
                <w:sz w:val="22"/>
                <w:szCs w:val="22"/>
              </w:rPr>
              <w:t>Experience Rate Change</w:t>
            </w:r>
          </w:p>
        </w:tc>
        <w:tc>
          <w:tcPr>
            <w:tcW w:w="1350" w:type="dxa"/>
            <w:shd w:val="clear" w:color="auto" w:fill="95B3D7" w:themeFill="accent1" w:themeFillTint="99"/>
          </w:tcPr>
          <w:p w14:paraId="1C476A25" w14:textId="7371DA10" w:rsidR="00AB5A58" w:rsidRPr="00BA0F7A" w:rsidRDefault="00AB5A58" w:rsidP="0054179C">
            <w:pPr>
              <w:pStyle w:val="BodyText"/>
              <w:tabs>
                <w:tab w:val="left" w:pos="648"/>
              </w:tabs>
              <w:spacing w:before="2" w:line="276" w:lineRule="auto"/>
              <w:ind w:left="0" w:firstLine="0"/>
              <w:jc w:val="center"/>
              <w:rPr>
                <w:rFonts w:ascii="Segoe UI" w:hAnsi="Segoe UI" w:cs="Segoe UI"/>
                <w:sz w:val="22"/>
                <w:szCs w:val="22"/>
              </w:rPr>
            </w:pPr>
            <w:r w:rsidRPr="00BA0F7A">
              <w:rPr>
                <w:rFonts w:ascii="Segoe UI" w:hAnsi="Segoe UI" w:cs="Segoe UI"/>
                <w:sz w:val="22"/>
                <w:szCs w:val="22"/>
              </w:rPr>
              <w:t>Benefit Rate Change</w:t>
            </w:r>
          </w:p>
        </w:tc>
        <w:tc>
          <w:tcPr>
            <w:tcW w:w="2340" w:type="dxa"/>
            <w:shd w:val="clear" w:color="auto" w:fill="95B3D7" w:themeFill="accent1" w:themeFillTint="99"/>
          </w:tcPr>
          <w:p w14:paraId="198726C2" w14:textId="2172B600" w:rsidR="00AB5A58" w:rsidRPr="00BA0F7A" w:rsidRDefault="00AB5A58" w:rsidP="0054179C">
            <w:pPr>
              <w:pStyle w:val="BodyText"/>
              <w:tabs>
                <w:tab w:val="left" w:pos="648"/>
              </w:tabs>
              <w:spacing w:before="2" w:line="276" w:lineRule="auto"/>
              <w:ind w:left="0" w:firstLine="0"/>
              <w:jc w:val="center"/>
              <w:rPr>
                <w:rFonts w:ascii="Segoe UI" w:hAnsi="Segoe UI" w:cs="Segoe UI"/>
                <w:sz w:val="22"/>
                <w:szCs w:val="22"/>
              </w:rPr>
            </w:pPr>
            <w:r w:rsidRPr="00BA0F7A">
              <w:rPr>
                <w:rFonts w:ascii="Segoe UI" w:hAnsi="Segoe UI" w:cs="Segoe UI"/>
                <w:sz w:val="22"/>
                <w:szCs w:val="22"/>
              </w:rPr>
              <w:t>Overall</w:t>
            </w:r>
            <w:r w:rsidR="00DE4BBC" w:rsidRPr="00BA0F7A">
              <w:rPr>
                <w:rFonts w:ascii="Segoe UI" w:hAnsi="Segoe UI" w:cs="Segoe UI"/>
                <w:sz w:val="22"/>
                <w:szCs w:val="22"/>
              </w:rPr>
              <w:t xml:space="preserve"> Average</w:t>
            </w:r>
            <w:r w:rsidRPr="00BA0F7A">
              <w:rPr>
                <w:rFonts w:ascii="Segoe UI" w:hAnsi="Segoe UI" w:cs="Segoe UI"/>
                <w:sz w:val="22"/>
                <w:szCs w:val="22"/>
              </w:rPr>
              <w:t xml:space="preserve"> Rate Change</w:t>
            </w:r>
          </w:p>
          <w:p w14:paraId="7ABFE062" w14:textId="71C78581" w:rsidR="00AB5A58" w:rsidRPr="00BA0F7A" w:rsidRDefault="00AB5A58" w:rsidP="0054179C">
            <w:pPr>
              <w:pStyle w:val="BodyText"/>
              <w:tabs>
                <w:tab w:val="left" w:pos="648"/>
              </w:tabs>
              <w:spacing w:before="2" w:line="276" w:lineRule="auto"/>
              <w:ind w:left="0" w:firstLine="0"/>
              <w:jc w:val="center"/>
              <w:rPr>
                <w:rFonts w:ascii="Segoe UI" w:hAnsi="Segoe UI" w:cs="Segoe UI"/>
                <w:sz w:val="22"/>
                <w:szCs w:val="22"/>
              </w:rPr>
            </w:pPr>
          </w:p>
        </w:tc>
        <w:tc>
          <w:tcPr>
            <w:tcW w:w="1530" w:type="dxa"/>
            <w:shd w:val="clear" w:color="auto" w:fill="95B3D7" w:themeFill="accent1" w:themeFillTint="99"/>
          </w:tcPr>
          <w:p w14:paraId="1828330D" w14:textId="32E7FBE9" w:rsidR="00AB5A58" w:rsidRPr="00BA0F7A" w:rsidRDefault="00A81C19" w:rsidP="0054179C">
            <w:pPr>
              <w:pStyle w:val="BodyText"/>
              <w:tabs>
                <w:tab w:val="left" w:pos="648"/>
              </w:tabs>
              <w:spacing w:before="2" w:line="276" w:lineRule="auto"/>
              <w:ind w:left="0" w:firstLine="0"/>
              <w:jc w:val="center"/>
              <w:rPr>
                <w:rFonts w:ascii="Segoe UI" w:hAnsi="Segoe UI" w:cs="Segoe UI"/>
                <w:sz w:val="22"/>
                <w:szCs w:val="22"/>
              </w:rPr>
            </w:pPr>
            <w:r w:rsidRPr="2540F8ED">
              <w:rPr>
                <w:rFonts w:ascii="Segoe UI" w:hAnsi="Segoe UI" w:cs="Segoe UI"/>
                <w:sz w:val="22"/>
                <w:szCs w:val="22"/>
              </w:rPr>
              <w:t xml:space="preserve">Average </w:t>
            </w:r>
            <w:r w:rsidR="00AB5A58" w:rsidRPr="2540F8ED">
              <w:rPr>
                <w:rFonts w:ascii="Segoe UI" w:hAnsi="Segoe UI" w:cs="Segoe UI"/>
                <w:sz w:val="22"/>
                <w:szCs w:val="22"/>
              </w:rPr>
              <w:t>Enrollme</w:t>
            </w:r>
            <w:r w:rsidR="00302D7E" w:rsidRPr="2540F8ED">
              <w:rPr>
                <w:rFonts w:ascii="Segoe UI" w:hAnsi="Segoe UI" w:cs="Segoe UI"/>
                <w:sz w:val="22"/>
                <w:szCs w:val="22"/>
              </w:rPr>
              <w:t>nt</w:t>
            </w:r>
            <w:r w:rsidRPr="2540F8ED">
              <w:rPr>
                <w:rFonts w:ascii="Segoe UI" w:hAnsi="Segoe UI" w:cs="Segoe UI"/>
                <w:sz w:val="22"/>
                <w:szCs w:val="22"/>
              </w:rPr>
              <w:t xml:space="preserve"> per </w:t>
            </w:r>
            <w:r w:rsidR="00D70287" w:rsidRPr="2540F8ED">
              <w:rPr>
                <w:rFonts w:ascii="Segoe UI" w:hAnsi="Segoe UI" w:cs="Segoe UI"/>
                <w:sz w:val="22"/>
                <w:szCs w:val="22"/>
              </w:rPr>
              <w:t>m</w:t>
            </w:r>
            <w:r w:rsidRPr="2540F8ED">
              <w:rPr>
                <w:rFonts w:ascii="Segoe UI" w:hAnsi="Segoe UI" w:cs="Segoe UI"/>
                <w:sz w:val="22"/>
                <w:szCs w:val="22"/>
              </w:rPr>
              <w:t>onth</w:t>
            </w:r>
            <w:r w:rsidR="004C36DE" w:rsidRPr="2540F8ED">
              <w:rPr>
                <w:rFonts w:ascii="Segoe UI" w:hAnsi="Segoe UI" w:cs="Segoe UI"/>
                <w:sz w:val="22"/>
                <w:szCs w:val="22"/>
              </w:rPr>
              <w:t xml:space="preserve"> during 20</w:t>
            </w:r>
            <w:r w:rsidR="00FC1D29" w:rsidRPr="2540F8ED">
              <w:rPr>
                <w:rFonts w:ascii="Segoe UI" w:hAnsi="Segoe UI" w:cs="Segoe UI"/>
                <w:sz w:val="22"/>
                <w:szCs w:val="22"/>
              </w:rPr>
              <w:t>2</w:t>
            </w:r>
            <w:r w:rsidR="002A46DD">
              <w:rPr>
                <w:rFonts w:ascii="Segoe UI" w:hAnsi="Segoe UI" w:cs="Segoe UI"/>
                <w:sz w:val="22"/>
                <w:szCs w:val="22"/>
              </w:rPr>
              <w:t>4</w:t>
            </w:r>
            <w:r w:rsidR="004C36DE" w:rsidRPr="2540F8ED">
              <w:rPr>
                <w:rFonts w:ascii="Segoe UI" w:hAnsi="Segoe UI" w:cs="Segoe UI"/>
                <w:sz w:val="22"/>
                <w:szCs w:val="22"/>
              </w:rPr>
              <w:t>-</w:t>
            </w:r>
            <w:r w:rsidR="007D23E6" w:rsidRPr="2540F8ED">
              <w:rPr>
                <w:rFonts w:ascii="Segoe UI" w:hAnsi="Segoe UI" w:cs="Segoe UI"/>
                <w:sz w:val="22"/>
                <w:szCs w:val="22"/>
              </w:rPr>
              <w:t>20</w:t>
            </w:r>
            <w:r w:rsidR="00FC1D29" w:rsidRPr="2540F8ED">
              <w:rPr>
                <w:rFonts w:ascii="Segoe UI" w:hAnsi="Segoe UI" w:cs="Segoe UI"/>
                <w:sz w:val="22"/>
                <w:szCs w:val="22"/>
              </w:rPr>
              <w:t>2</w:t>
            </w:r>
            <w:r w:rsidR="002A46DD">
              <w:rPr>
                <w:rFonts w:ascii="Segoe UI" w:hAnsi="Segoe UI" w:cs="Segoe UI"/>
                <w:sz w:val="22"/>
                <w:szCs w:val="22"/>
              </w:rPr>
              <w:t>5</w:t>
            </w:r>
            <w:r w:rsidR="00302D7E" w:rsidRPr="2540F8ED">
              <w:rPr>
                <w:rFonts w:ascii="Segoe UI" w:hAnsi="Segoe UI" w:cs="Segoe UI"/>
                <w:sz w:val="22"/>
                <w:szCs w:val="22"/>
              </w:rPr>
              <w:t xml:space="preserve"> School Y</w:t>
            </w:r>
            <w:r w:rsidR="00AB5A58" w:rsidRPr="2540F8ED">
              <w:rPr>
                <w:rFonts w:ascii="Segoe UI" w:hAnsi="Segoe UI" w:cs="Segoe UI"/>
                <w:sz w:val="22"/>
                <w:szCs w:val="22"/>
              </w:rPr>
              <w:t>ear</w:t>
            </w:r>
          </w:p>
        </w:tc>
        <w:tc>
          <w:tcPr>
            <w:tcW w:w="2610" w:type="dxa"/>
            <w:shd w:val="clear" w:color="auto" w:fill="95B3D7" w:themeFill="accent1" w:themeFillTint="99"/>
          </w:tcPr>
          <w:p w14:paraId="4DCE2F3B" w14:textId="489FABA3" w:rsidR="00AB5A58" w:rsidRPr="00BA0F7A" w:rsidRDefault="00AB5A58" w:rsidP="0054179C">
            <w:pPr>
              <w:pStyle w:val="BodyText"/>
              <w:tabs>
                <w:tab w:val="left" w:pos="648"/>
              </w:tabs>
              <w:spacing w:before="2" w:line="276" w:lineRule="auto"/>
              <w:ind w:left="0" w:firstLine="0"/>
              <w:jc w:val="center"/>
              <w:rPr>
                <w:rFonts w:ascii="Segoe UI" w:hAnsi="Segoe UI" w:cs="Segoe UI"/>
                <w:sz w:val="22"/>
                <w:szCs w:val="22"/>
              </w:rPr>
            </w:pPr>
            <w:r w:rsidRPr="00BA0F7A">
              <w:rPr>
                <w:rFonts w:ascii="Segoe UI" w:hAnsi="Segoe UI" w:cs="Segoe UI"/>
                <w:sz w:val="22"/>
                <w:szCs w:val="22"/>
              </w:rPr>
              <w:t>Brief Description of Benefit Changes</w:t>
            </w:r>
          </w:p>
        </w:tc>
      </w:tr>
      <w:tr w:rsidR="00AB5A58" w:rsidRPr="00BA0F7A" w14:paraId="6EB29EAC" w14:textId="79F6DB1F" w:rsidTr="2540F8ED">
        <w:tc>
          <w:tcPr>
            <w:tcW w:w="1344" w:type="dxa"/>
          </w:tcPr>
          <w:p w14:paraId="39AB3E9D" w14:textId="70E69B25"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1621" w:type="dxa"/>
          </w:tcPr>
          <w:p w14:paraId="798DED17" w14:textId="2A5FE9C0"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1350" w:type="dxa"/>
          </w:tcPr>
          <w:p w14:paraId="54CD8650" w14:textId="400C13C9"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2340" w:type="dxa"/>
          </w:tcPr>
          <w:p w14:paraId="6BA687BF" w14:textId="75224DB5" w:rsidR="00AB5A58" w:rsidRPr="00BA0F7A" w:rsidRDefault="00AB5A58" w:rsidP="0054179C">
            <w:pPr>
              <w:pStyle w:val="BodyText"/>
              <w:tabs>
                <w:tab w:val="center" w:pos="1062"/>
              </w:tabs>
              <w:spacing w:before="2" w:line="276" w:lineRule="auto"/>
              <w:ind w:left="0" w:firstLine="0"/>
              <w:rPr>
                <w:rFonts w:ascii="Segoe UI" w:hAnsi="Segoe UI" w:cs="Segoe UI"/>
              </w:rPr>
            </w:pPr>
          </w:p>
        </w:tc>
        <w:tc>
          <w:tcPr>
            <w:tcW w:w="1530" w:type="dxa"/>
          </w:tcPr>
          <w:p w14:paraId="4D619949"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2610" w:type="dxa"/>
          </w:tcPr>
          <w:p w14:paraId="0E413BA9"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r>
      <w:tr w:rsidR="00AB5A58" w:rsidRPr="00BA0F7A" w14:paraId="637588E0" w14:textId="779A7E8F" w:rsidTr="2540F8ED">
        <w:tc>
          <w:tcPr>
            <w:tcW w:w="1344" w:type="dxa"/>
          </w:tcPr>
          <w:p w14:paraId="557E2917"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1621" w:type="dxa"/>
          </w:tcPr>
          <w:p w14:paraId="63FB33E4"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1350" w:type="dxa"/>
          </w:tcPr>
          <w:p w14:paraId="3702982E"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2340" w:type="dxa"/>
          </w:tcPr>
          <w:p w14:paraId="7994FB31"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1530" w:type="dxa"/>
          </w:tcPr>
          <w:p w14:paraId="736D85C7"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2610" w:type="dxa"/>
          </w:tcPr>
          <w:p w14:paraId="7CF62EAE"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r>
      <w:tr w:rsidR="00AB5A58" w:rsidRPr="00BA0F7A" w14:paraId="55F93597" w14:textId="0B69B76F" w:rsidTr="2540F8ED">
        <w:tc>
          <w:tcPr>
            <w:tcW w:w="1344" w:type="dxa"/>
          </w:tcPr>
          <w:p w14:paraId="2F10DFCE"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1621" w:type="dxa"/>
          </w:tcPr>
          <w:p w14:paraId="3566A0ED"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1350" w:type="dxa"/>
          </w:tcPr>
          <w:p w14:paraId="3D387BB0"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2340" w:type="dxa"/>
          </w:tcPr>
          <w:p w14:paraId="3AEDF5BD"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1530" w:type="dxa"/>
          </w:tcPr>
          <w:p w14:paraId="0AD7DE98"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c>
          <w:tcPr>
            <w:tcW w:w="2610" w:type="dxa"/>
          </w:tcPr>
          <w:p w14:paraId="71AED84A" w14:textId="77777777" w:rsidR="00AB5A58" w:rsidRPr="00BA0F7A" w:rsidRDefault="00AB5A58" w:rsidP="0054179C">
            <w:pPr>
              <w:pStyle w:val="BodyText"/>
              <w:tabs>
                <w:tab w:val="left" w:pos="648"/>
              </w:tabs>
              <w:spacing w:before="2" w:line="276" w:lineRule="auto"/>
              <w:ind w:left="0" w:firstLine="0"/>
              <w:rPr>
                <w:rFonts w:ascii="Segoe UI" w:hAnsi="Segoe UI" w:cs="Segoe UI"/>
              </w:rPr>
            </w:pPr>
          </w:p>
        </w:tc>
      </w:tr>
    </w:tbl>
    <w:p w14:paraId="5DD26F51" w14:textId="77777777" w:rsidR="001B1AE1" w:rsidRPr="00BA0F7A" w:rsidRDefault="001B1AE1" w:rsidP="001B1AE1">
      <w:pPr>
        <w:pStyle w:val="BodyText"/>
        <w:tabs>
          <w:tab w:val="left" w:pos="648"/>
        </w:tabs>
        <w:spacing w:line="276" w:lineRule="auto"/>
        <w:ind w:left="0" w:right="113" w:firstLine="0"/>
        <w:rPr>
          <w:rFonts w:ascii="Segoe UI" w:hAnsi="Segoe UI" w:cs="Segoe UI"/>
          <w:iCs/>
          <w:spacing w:val="-1"/>
        </w:rPr>
      </w:pPr>
    </w:p>
    <w:p w14:paraId="5F9409D2" w14:textId="7E015500" w:rsidR="00AA2BCB" w:rsidRDefault="00855AF5" w:rsidP="00F67F52">
      <w:pPr>
        <w:pStyle w:val="Heading2"/>
        <w:widowControl/>
        <w:pBdr>
          <w:bottom w:val="single" w:sz="8" w:space="1" w:color="1F497D" w:themeColor="text2"/>
        </w:pBdr>
        <w:suppressAutoHyphens/>
        <w:spacing w:before="240"/>
        <w:rPr>
          <w:rFonts w:ascii="Segoe UI" w:hAnsi="Segoe UI" w:cs="Segoe UI"/>
          <w:color w:val="1F497D" w:themeColor="text2"/>
          <w:sz w:val="32"/>
        </w:rPr>
      </w:pPr>
      <w:r w:rsidRPr="00BA0F7A">
        <w:rPr>
          <w:rFonts w:ascii="Segoe UI" w:hAnsi="Segoe UI" w:cs="Segoe UI"/>
          <w:b/>
          <w:bCs/>
          <w:color w:val="1F497D" w:themeColor="text2"/>
          <w:sz w:val="32"/>
        </w:rPr>
        <w:t>Section</w:t>
      </w:r>
      <w:r w:rsidR="00AA2BCB" w:rsidRPr="00AA2BCB">
        <w:rPr>
          <w:rFonts w:ascii="Segoe UI" w:hAnsi="Segoe UI" w:cs="Segoe UI"/>
          <w:b/>
          <w:bCs/>
          <w:color w:val="1F497D" w:themeColor="text2"/>
          <w:sz w:val="32"/>
        </w:rPr>
        <w:t xml:space="preserve"> II</w:t>
      </w:r>
    </w:p>
    <w:p w14:paraId="6031FED7" w14:textId="644BC82F" w:rsidR="00431231" w:rsidRPr="0036658E" w:rsidRDefault="00855AF5" w:rsidP="00AA2BCB">
      <w:pPr>
        <w:pStyle w:val="Heading3"/>
        <w:rPr>
          <w:rFonts w:ascii="Segoe UI" w:hAnsi="Segoe UI" w:cs="Segoe UI"/>
          <w:b/>
          <w:spacing w:val="-1"/>
        </w:rPr>
      </w:pPr>
      <w:r w:rsidRPr="0036658E">
        <w:rPr>
          <w:rFonts w:ascii="Segoe UI" w:hAnsi="Segoe UI" w:cs="Segoe UI"/>
          <w:b/>
        </w:rPr>
        <w:t>F</w:t>
      </w:r>
      <w:r w:rsidRPr="0036658E">
        <w:rPr>
          <w:rStyle w:val="Heading3Char"/>
          <w:rFonts w:ascii="Segoe UI" w:hAnsi="Segoe UI" w:cs="Segoe UI"/>
          <w:b/>
        </w:rPr>
        <w:t>or each item listed in this section, provide the</w:t>
      </w:r>
      <w:r w:rsidR="0036658E">
        <w:rPr>
          <w:rStyle w:val="Heading3Char"/>
          <w:rFonts w:ascii="Segoe UI" w:hAnsi="Segoe UI" w:cs="Segoe UI"/>
          <w:b/>
        </w:rPr>
        <w:t xml:space="preserve"> rate filing document name, </w:t>
      </w:r>
      <w:r w:rsidR="006C6594">
        <w:rPr>
          <w:rStyle w:val="Heading3Char"/>
          <w:rFonts w:ascii="Segoe UI" w:hAnsi="Segoe UI" w:cs="Segoe UI"/>
          <w:b/>
        </w:rPr>
        <w:t>s</w:t>
      </w:r>
      <w:r w:rsidRPr="0036658E">
        <w:rPr>
          <w:rStyle w:val="Heading3Char"/>
          <w:rFonts w:ascii="Segoe UI" w:hAnsi="Segoe UI" w:cs="Segoe UI"/>
          <w:b/>
        </w:rPr>
        <w:t xml:space="preserve">ection number, page number, or </w:t>
      </w:r>
      <w:r w:rsidR="006C6594">
        <w:rPr>
          <w:rStyle w:val="Heading3Char"/>
          <w:rFonts w:ascii="Segoe UI" w:hAnsi="Segoe UI" w:cs="Segoe UI"/>
          <w:b/>
        </w:rPr>
        <w:t>e</w:t>
      </w:r>
      <w:r w:rsidRPr="0036658E">
        <w:rPr>
          <w:rStyle w:val="Heading3Char"/>
          <w:rFonts w:ascii="Segoe UI" w:hAnsi="Segoe UI" w:cs="Segoe UI"/>
          <w:b/>
        </w:rPr>
        <w:t xml:space="preserve">xhibit number of the document that addresses the item. For example: See Section III of the </w:t>
      </w:r>
      <w:r w:rsidR="003777C5" w:rsidRPr="0036658E">
        <w:rPr>
          <w:rStyle w:val="Heading3Char"/>
          <w:rFonts w:ascii="Segoe UI" w:hAnsi="Segoe UI" w:cs="Segoe UI"/>
          <w:b/>
        </w:rPr>
        <w:t>“</w:t>
      </w:r>
      <w:r w:rsidRPr="0036658E">
        <w:rPr>
          <w:rStyle w:val="Heading3Char"/>
          <w:rFonts w:ascii="Segoe UI" w:hAnsi="Segoe UI" w:cs="Segoe UI"/>
          <w:b/>
        </w:rPr>
        <w:t>Actuarial Memorandum” and Exhibit 5 of the “Supporting Documentation” file in the rate filing.</w:t>
      </w:r>
    </w:p>
    <w:p w14:paraId="3D944B04" w14:textId="77777777" w:rsidR="005818DE" w:rsidRPr="00BA0F7A" w:rsidRDefault="005818DE" w:rsidP="004C6C35">
      <w:pPr>
        <w:pStyle w:val="Heading1"/>
        <w:spacing w:line="276" w:lineRule="auto"/>
        <w:ind w:left="0" w:right="158"/>
        <w:rPr>
          <w:rFonts w:ascii="Segoe UI" w:hAnsi="Segoe UI" w:cs="Segoe UI"/>
          <w:b w:val="0"/>
          <w:bCs w:val="0"/>
          <w:u w:val="none"/>
        </w:rPr>
      </w:pPr>
    </w:p>
    <w:p w14:paraId="745FA39E" w14:textId="6111E660" w:rsidR="005579EA" w:rsidRPr="005579EA" w:rsidRDefault="005579EA" w:rsidP="005579EA">
      <w:pPr>
        <w:pStyle w:val="BodyText"/>
        <w:numPr>
          <w:ilvl w:val="0"/>
          <w:numId w:val="15"/>
        </w:numPr>
        <w:tabs>
          <w:tab w:val="left" w:pos="540"/>
        </w:tabs>
        <w:spacing w:before="2" w:line="275" w:lineRule="auto"/>
        <w:ind w:right="585"/>
        <w:rPr>
          <w:rFonts w:ascii="Segoe UI" w:hAnsi="Segoe UI" w:cs="Segoe UI"/>
        </w:rPr>
      </w:pPr>
      <w:r w:rsidRPr="005579EA">
        <w:rPr>
          <w:rFonts w:ascii="Segoe UI" w:hAnsi="Segoe UI" w:cs="Segoe UI"/>
        </w:rPr>
        <w:t>Student Health Centers</w:t>
      </w:r>
      <w:r>
        <w:rPr>
          <w:rFonts w:ascii="Segoe UI" w:hAnsi="Segoe UI" w:cs="Segoe UI"/>
        </w:rPr>
        <w:t xml:space="preserve"> and plan designs</w:t>
      </w:r>
      <w:r w:rsidRPr="005579EA">
        <w:rPr>
          <w:rFonts w:ascii="Segoe UI" w:hAnsi="Segoe UI" w:cs="Segoe UI"/>
        </w:rPr>
        <w:t xml:space="preserve">: </w:t>
      </w:r>
      <w:r>
        <w:rPr>
          <w:rFonts w:ascii="Segoe UI" w:hAnsi="Segoe UI" w:cs="Segoe UI"/>
        </w:rPr>
        <w:t xml:space="preserve">Do the following for each </w:t>
      </w:r>
      <w:r w:rsidRPr="005579EA">
        <w:rPr>
          <w:rFonts w:ascii="Segoe UI" w:hAnsi="Segoe UI" w:cs="Segoe UI"/>
        </w:rPr>
        <w:t>school</w:t>
      </w:r>
      <w:r>
        <w:rPr>
          <w:rFonts w:ascii="Segoe UI" w:hAnsi="Segoe UI" w:cs="Segoe UI"/>
        </w:rPr>
        <w:t xml:space="preserve"> in the filing.</w:t>
      </w:r>
    </w:p>
    <w:p w14:paraId="4E04F70E" w14:textId="276C7A4A" w:rsidR="005906E4" w:rsidRDefault="005579EA" w:rsidP="005906E4">
      <w:pPr>
        <w:pStyle w:val="BodyText"/>
        <w:numPr>
          <w:ilvl w:val="1"/>
          <w:numId w:val="15"/>
        </w:numPr>
        <w:tabs>
          <w:tab w:val="left" w:pos="540"/>
        </w:tabs>
        <w:spacing w:before="2" w:line="275" w:lineRule="auto"/>
        <w:ind w:right="585"/>
        <w:rPr>
          <w:rFonts w:ascii="Segoe UI" w:hAnsi="Segoe UI" w:cs="Segoe UI"/>
        </w:rPr>
      </w:pPr>
      <w:r w:rsidRPr="005906E4">
        <w:rPr>
          <w:rFonts w:ascii="Segoe UI" w:hAnsi="Segoe UI" w:cs="Segoe UI"/>
        </w:rPr>
        <w:t>Identify whether there is a student health center that provides health care services to the members of the student health plan.</w:t>
      </w:r>
    </w:p>
    <w:p w14:paraId="2EBAF1C9" w14:textId="4C11C727" w:rsidR="005906E4" w:rsidRPr="005906E4" w:rsidRDefault="005579EA" w:rsidP="005906E4">
      <w:pPr>
        <w:pStyle w:val="BodyText"/>
        <w:numPr>
          <w:ilvl w:val="1"/>
          <w:numId w:val="15"/>
        </w:numPr>
        <w:tabs>
          <w:tab w:val="left" w:pos="540"/>
        </w:tabs>
        <w:spacing w:before="2" w:line="275" w:lineRule="auto"/>
        <w:ind w:right="585"/>
        <w:rPr>
          <w:rFonts w:ascii="Segoe UI" w:hAnsi="Segoe UI" w:cs="Segoe UI"/>
        </w:rPr>
      </w:pPr>
      <w:r w:rsidRPr="005906E4">
        <w:rPr>
          <w:rFonts w:ascii="Segoe UI" w:hAnsi="Segoe UI" w:cs="Segoe UI"/>
        </w:rPr>
        <w:t xml:space="preserve">Identify whether </w:t>
      </w:r>
      <w:r w:rsidR="00406180">
        <w:rPr>
          <w:rFonts w:ascii="Segoe UI" w:hAnsi="Segoe UI" w:cs="Segoe UI"/>
        </w:rPr>
        <w:t xml:space="preserve">the cost of </w:t>
      </w:r>
      <w:r w:rsidRPr="005906E4">
        <w:rPr>
          <w:rFonts w:ascii="Segoe UI" w:hAnsi="Segoe UI" w:cs="Segoe UI"/>
        </w:rPr>
        <w:t>services provided at the student health center are passed to the company (the insurer) as claims.</w:t>
      </w:r>
    </w:p>
    <w:p w14:paraId="1A722DE5" w14:textId="4638E479" w:rsidR="005906E4" w:rsidRDefault="005579EA" w:rsidP="005906E4">
      <w:pPr>
        <w:pStyle w:val="BodyText"/>
        <w:numPr>
          <w:ilvl w:val="1"/>
          <w:numId w:val="15"/>
        </w:numPr>
        <w:tabs>
          <w:tab w:val="left" w:pos="540"/>
        </w:tabs>
        <w:spacing w:before="2" w:line="275" w:lineRule="auto"/>
        <w:ind w:right="585"/>
        <w:rPr>
          <w:rFonts w:ascii="Segoe UI" w:hAnsi="Segoe UI" w:cs="Segoe UI"/>
        </w:rPr>
      </w:pPr>
      <w:r w:rsidRPr="005906E4">
        <w:rPr>
          <w:rFonts w:ascii="Segoe UI" w:hAnsi="Segoe UI" w:cs="Segoe UI"/>
        </w:rPr>
        <w:lastRenderedPageBreak/>
        <w:t>Identify the member cost-shares for services received at the student health center.</w:t>
      </w:r>
    </w:p>
    <w:p w14:paraId="5DDCA267" w14:textId="12535ABF" w:rsidR="005579EA" w:rsidRPr="005906E4" w:rsidRDefault="005579EA" w:rsidP="005906E4">
      <w:pPr>
        <w:pStyle w:val="BodyText"/>
        <w:numPr>
          <w:ilvl w:val="1"/>
          <w:numId w:val="15"/>
        </w:numPr>
        <w:tabs>
          <w:tab w:val="left" w:pos="540"/>
        </w:tabs>
        <w:spacing w:before="2" w:line="275" w:lineRule="auto"/>
        <w:ind w:right="585"/>
        <w:rPr>
          <w:rFonts w:ascii="Segoe UI" w:hAnsi="Segoe UI" w:cs="Segoe UI"/>
        </w:rPr>
      </w:pPr>
      <w:r w:rsidRPr="005906E4">
        <w:rPr>
          <w:rFonts w:ascii="Segoe UI" w:hAnsi="Segoe UI" w:cs="Segoe UI"/>
        </w:rPr>
        <w:t xml:space="preserve">If claims for services at the student health center are passed to the company, the allowed claims and cost-share designs must be reflected in the </w:t>
      </w:r>
      <w:r w:rsidR="009062EE" w:rsidRPr="00015116">
        <w:rPr>
          <w:rFonts w:ascii="Segoe UI" w:hAnsi="Segoe UI" w:cs="Segoe UI"/>
        </w:rPr>
        <w:t xml:space="preserve">Mental Health and Substance Use Disorder </w:t>
      </w:r>
      <w:r w:rsidR="009062EE">
        <w:rPr>
          <w:rFonts w:ascii="Segoe UI" w:hAnsi="Segoe UI" w:cs="Segoe UI"/>
        </w:rPr>
        <w:t>(</w:t>
      </w:r>
      <w:r w:rsidRPr="005906E4">
        <w:rPr>
          <w:rFonts w:ascii="Segoe UI" w:hAnsi="Segoe UI" w:cs="Segoe UI"/>
        </w:rPr>
        <w:t>MH</w:t>
      </w:r>
      <w:r w:rsidR="005906E4" w:rsidRPr="005906E4">
        <w:rPr>
          <w:rFonts w:ascii="Segoe UI" w:hAnsi="Segoe UI" w:cs="Segoe UI"/>
        </w:rPr>
        <w:t>/</w:t>
      </w:r>
      <w:r w:rsidRPr="005906E4">
        <w:rPr>
          <w:rFonts w:ascii="Segoe UI" w:hAnsi="Segoe UI" w:cs="Segoe UI"/>
        </w:rPr>
        <w:t>SUD</w:t>
      </w:r>
      <w:r w:rsidR="009062EE">
        <w:rPr>
          <w:rFonts w:ascii="Segoe UI" w:hAnsi="Segoe UI" w:cs="Segoe UI"/>
        </w:rPr>
        <w:t>)</w:t>
      </w:r>
      <w:r w:rsidRPr="005906E4">
        <w:rPr>
          <w:rFonts w:ascii="Segoe UI" w:hAnsi="Segoe UI" w:cs="Segoe UI"/>
        </w:rPr>
        <w:t xml:space="preserve"> testing calculations. Similarly, differences between cost-share designs for services received at the student health center and other facilities must be reflected in a plan’s</w:t>
      </w:r>
      <w:r w:rsidR="00C7795B" w:rsidRPr="00C7795B">
        <w:rPr>
          <w:rFonts w:ascii="Segoe UI" w:hAnsi="Segoe UI" w:cs="Segoe UI"/>
          <w:spacing w:val="-1"/>
        </w:rPr>
        <w:t xml:space="preserve"> </w:t>
      </w:r>
      <w:r w:rsidR="00C7795B" w:rsidRPr="00BA0F7A">
        <w:rPr>
          <w:rFonts w:ascii="Segoe UI" w:hAnsi="Segoe UI" w:cs="Segoe UI"/>
          <w:spacing w:val="-1"/>
        </w:rPr>
        <w:t>Actuarial</w:t>
      </w:r>
      <w:r w:rsidR="00C7795B" w:rsidRPr="00BA0F7A">
        <w:rPr>
          <w:rFonts w:ascii="Segoe UI" w:hAnsi="Segoe UI" w:cs="Segoe UI"/>
        </w:rPr>
        <w:t xml:space="preserve"> </w:t>
      </w:r>
      <w:r w:rsidR="00C7795B" w:rsidRPr="00BA0F7A">
        <w:rPr>
          <w:rFonts w:ascii="Segoe UI" w:hAnsi="Segoe UI" w:cs="Segoe UI"/>
          <w:spacing w:val="-1"/>
        </w:rPr>
        <w:t>Value</w:t>
      </w:r>
      <w:r w:rsidRPr="005906E4">
        <w:rPr>
          <w:rFonts w:ascii="Segoe UI" w:hAnsi="Segoe UI" w:cs="Segoe UI"/>
        </w:rPr>
        <w:t xml:space="preserve"> </w:t>
      </w:r>
      <w:r w:rsidR="00C7795B">
        <w:rPr>
          <w:rFonts w:ascii="Segoe UI" w:hAnsi="Segoe UI" w:cs="Segoe UI"/>
        </w:rPr>
        <w:t>(</w:t>
      </w:r>
      <w:r w:rsidRPr="005906E4">
        <w:rPr>
          <w:rFonts w:ascii="Segoe UI" w:hAnsi="Segoe UI" w:cs="Segoe UI"/>
        </w:rPr>
        <w:t>AV</w:t>
      </w:r>
      <w:r w:rsidR="00C7795B">
        <w:rPr>
          <w:rFonts w:ascii="Segoe UI" w:hAnsi="Segoe UI" w:cs="Segoe UI"/>
        </w:rPr>
        <w:t xml:space="preserve">) </w:t>
      </w:r>
      <w:r w:rsidRPr="005906E4">
        <w:rPr>
          <w:rFonts w:ascii="Segoe UI" w:hAnsi="Segoe UI" w:cs="Segoe UI"/>
        </w:rPr>
        <w:t xml:space="preserve">calculations. </w:t>
      </w:r>
    </w:p>
    <w:p w14:paraId="718F6397" w14:textId="77777777" w:rsidR="005579EA" w:rsidRDefault="005579EA" w:rsidP="005579EA">
      <w:pPr>
        <w:pStyle w:val="BodyText"/>
        <w:tabs>
          <w:tab w:val="left" w:pos="648"/>
        </w:tabs>
        <w:spacing w:before="2" w:line="275" w:lineRule="auto"/>
        <w:ind w:left="360" w:right="585" w:firstLine="0"/>
        <w:rPr>
          <w:rFonts w:ascii="Segoe UI" w:hAnsi="Segoe UI" w:cs="Segoe UI"/>
        </w:rPr>
      </w:pPr>
    </w:p>
    <w:p w14:paraId="70432814" w14:textId="6F2EAC22" w:rsidR="00431231" w:rsidRPr="00B8473D" w:rsidRDefault="003D1F23" w:rsidP="00714220">
      <w:pPr>
        <w:pStyle w:val="BodyText"/>
        <w:numPr>
          <w:ilvl w:val="0"/>
          <w:numId w:val="15"/>
        </w:numPr>
        <w:tabs>
          <w:tab w:val="left" w:pos="648"/>
        </w:tabs>
        <w:spacing w:before="2" w:line="275" w:lineRule="auto"/>
        <w:ind w:right="585"/>
        <w:rPr>
          <w:rFonts w:ascii="Segoe UI" w:hAnsi="Segoe UI" w:cs="Segoe UI"/>
        </w:rPr>
      </w:pPr>
      <w:r>
        <w:rPr>
          <w:rFonts w:ascii="Segoe UI" w:hAnsi="Segoe UI" w:cs="Segoe UI"/>
        </w:rPr>
        <w:t>For each plan, p</w:t>
      </w:r>
      <w:r w:rsidR="005579EA">
        <w:rPr>
          <w:rFonts w:ascii="Segoe UI" w:hAnsi="Segoe UI" w:cs="Segoe UI"/>
        </w:rPr>
        <w:t>rovide a</w:t>
      </w:r>
      <w:r w:rsidR="00855AF5" w:rsidRPr="00BA0F7A">
        <w:rPr>
          <w:rFonts w:ascii="Segoe UI" w:hAnsi="Segoe UI" w:cs="Segoe UI"/>
        </w:rPr>
        <w:t xml:space="preserve"> </w:t>
      </w:r>
      <w:r w:rsidR="00855AF5" w:rsidRPr="00BA0F7A">
        <w:rPr>
          <w:rFonts w:ascii="Segoe UI" w:hAnsi="Segoe UI" w:cs="Segoe UI"/>
          <w:spacing w:val="-1"/>
        </w:rPr>
        <w:t>description</w:t>
      </w:r>
      <w:r w:rsidR="00855AF5" w:rsidRPr="00BA0F7A">
        <w:rPr>
          <w:rFonts w:ascii="Segoe UI" w:hAnsi="Segoe UI" w:cs="Segoe UI"/>
        </w:rPr>
        <w:t xml:space="preserve"> </w:t>
      </w:r>
      <w:r w:rsidR="00855AF5" w:rsidRPr="00BA0F7A">
        <w:rPr>
          <w:rFonts w:ascii="Segoe UI" w:hAnsi="Segoe UI" w:cs="Segoe UI"/>
          <w:spacing w:val="-1"/>
        </w:rPr>
        <w:t>of</w:t>
      </w:r>
      <w:r w:rsidR="00855AF5" w:rsidRPr="00BA0F7A">
        <w:rPr>
          <w:rFonts w:ascii="Segoe UI" w:hAnsi="Segoe UI" w:cs="Segoe UI"/>
        </w:rPr>
        <w:t xml:space="preserve"> </w:t>
      </w:r>
      <w:r>
        <w:rPr>
          <w:rFonts w:ascii="Segoe UI" w:hAnsi="Segoe UI" w:cs="Segoe UI"/>
        </w:rPr>
        <w:t xml:space="preserve">the </w:t>
      </w:r>
      <w:r w:rsidR="00855AF5" w:rsidRPr="00BA0F7A">
        <w:rPr>
          <w:rFonts w:ascii="Segoe UI" w:hAnsi="Segoe UI" w:cs="Segoe UI"/>
          <w:spacing w:val="-1"/>
        </w:rPr>
        <w:t>benefit</w:t>
      </w:r>
      <w:r w:rsidR="00855AF5" w:rsidRPr="00BA0F7A">
        <w:rPr>
          <w:rFonts w:ascii="Segoe UI" w:hAnsi="Segoe UI" w:cs="Segoe UI"/>
        </w:rPr>
        <w:t xml:space="preserve"> </w:t>
      </w:r>
      <w:r w:rsidR="00855AF5" w:rsidRPr="00BA0F7A">
        <w:rPr>
          <w:rFonts w:ascii="Segoe UI" w:hAnsi="Segoe UI" w:cs="Segoe UI"/>
          <w:spacing w:val="-1"/>
        </w:rPr>
        <w:t>components</w:t>
      </w:r>
      <w:r w:rsidR="002349EE" w:rsidRPr="00BA0F7A">
        <w:rPr>
          <w:rFonts w:ascii="Segoe UI" w:hAnsi="Segoe UI" w:cs="Segoe UI"/>
          <w:spacing w:val="-1"/>
        </w:rPr>
        <w:t xml:space="preserve"> </w:t>
      </w:r>
      <w:r w:rsidR="0098245D" w:rsidRPr="00BA0F7A">
        <w:rPr>
          <w:rFonts w:ascii="Segoe UI" w:hAnsi="Segoe UI" w:cs="Segoe UI"/>
          <w:spacing w:val="-1"/>
        </w:rPr>
        <w:t>(</w:t>
      </w:r>
      <w:r w:rsidR="002349EE" w:rsidRPr="00BA0F7A">
        <w:rPr>
          <w:rFonts w:ascii="Segoe UI" w:hAnsi="Segoe UI" w:cs="Segoe UI"/>
          <w:spacing w:val="-1"/>
        </w:rPr>
        <w:t xml:space="preserve">including </w:t>
      </w:r>
      <w:r>
        <w:rPr>
          <w:rFonts w:ascii="Segoe UI" w:hAnsi="Segoe UI" w:cs="Segoe UI"/>
          <w:spacing w:val="-1"/>
        </w:rPr>
        <w:t xml:space="preserve">the </w:t>
      </w:r>
      <w:r w:rsidR="002349EE" w:rsidRPr="00BA0F7A">
        <w:rPr>
          <w:rFonts w:ascii="Segoe UI" w:hAnsi="Segoe UI" w:cs="Segoe UI"/>
          <w:spacing w:val="-1"/>
        </w:rPr>
        <w:t>copay</w:t>
      </w:r>
      <w:r w:rsidR="00B8473D">
        <w:rPr>
          <w:rFonts w:ascii="Segoe UI" w:hAnsi="Segoe UI" w:cs="Segoe UI"/>
          <w:spacing w:val="-1"/>
        </w:rPr>
        <w:t>s</w:t>
      </w:r>
      <w:r w:rsidR="002349EE" w:rsidRPr="00BA0F7A">
        <w:rPr>
          <w:rFonts w:ascii="Segoe UI" w:hAnsi="Segoe UI" w:cs="Segoe UI"/>
          <w:spacing w:val="-1"/>
        </w:rPr>
        <w:t>, coinsurance</w:t>
      </w:r>
      <w:r w:rsidR="00B8473D">
        <w:rPr>
          <w:rFonts w:ascii="Segoe UI" w:hAnsi="Segoe UI" w:cs="Segoe UI"/>
          <w:spacing w:val="-1"/>
        </w:rPr>
        <w:t>s</w:t>
      </w:r>
      <w:r w:rsidR="002349EE" w:rsidRPr="00BA0F7A">
        <w:rPr>
          <w:rFonts w:ascii="Segoe UI" w:hAnsi="Segoe UI" w:cs="Segoe UI"/>
          <w:spacing w:val="-1"/>
        </w:rPr>
        <w:t>, deductible</w:t>
      </w:r>
      <w:r w:rsidR="005F3029">
        <w:rPr>
          <w:rFonts w:ascii="Segoe UI" w:hAnsi="Segoe UI" w:cs="Segoe UI"/>
          <w:spacing w:val="-1"/>
        </w:rPr>
        <w:t>,</w:t>
      </w:r>
      <w:r w:rsidR="002349EE" w:rsidRPr="00BA0F7A">
        <w:rPr>
          <w:rFonts w:ascii="Segoe UI" w:hAnsi="Segoe UI" w:cs="Segoe UI"/>
          <w:spacing w:val="-1"/>
        </w:rPr>
        <w:t xml:space="preserve"> and out-of-pocket maximum</w:t>
      </w:r>
      <w:r w:rsidR="0098245D" w:rsidRPr="00BA0F7A">
        <w:rPr>
          <w:rFonts w:ascii="Segoe UI" w:hAnsi="Segoe UI" w:cs="Segoe UI"/>
          <w:spacing w:val="-1"/>
        </w:rPr>
        <w:t>)</w:t>
      </w:r>
      <w:r w:rsidR="002349EE" w:rsidRPr="00BA0F7A">
        <w:rPr>
          <w:rFonts w:ascii="Segoe UI" w:hAnsi="Segoe UI" w:cs="Segoe UI"/>
          <w:spacing w:val="-1"/>
        </w:rPr>
        <w:t xml:space="preserve"> </w:t>
      </w:r>
      <w:r>
        <w:rPr>
          <w:rFonts w:ascii="Segoe UI" w:hAnsi="Segoe UI" w:cs="Segoe UI"/>
          <w:spacing w:val="-1"/>
        </w:rPr>
        <w:t xml:space="preserve">that were </w:t>
      </w:r>
      <w:r w:rsidR="00855AF5" w:rsidRPr="00BA0F7A">
        <w:rPr>
          <w:rFonts w:ascii="Segoe UI" w:hAnsi="Segoe UI" w:cs="Segoe UI"/>
          <w:spacing w:val="-1"/>
        </w:rPr>
        <w:t>used</w:t>
      </w:r>
      <w:r w:rsidR="00855AF5" w:rsidRPr="00BA0F7A">
        <w:rPr>
          <w:rFonts w:ascii="Segoe UI" w:hAnsi="Segoe UI" w:cs="Segoe UI"/>
        </w:rPr>
        <w:t xml:space="preserve"> </w:t>
      </w:r>
      <w:r w:rsidR="00855AF5" w:rsidRPr="00BA0F7A">
        <w:rPr>
          <w:rFonts w:ascii="Segoe UI" w:hAnsi="Segoe UI" w:cs="Segoe UI"/>
          <w:spacing w:val="-1"/>
        </w:rPr>
        <w:t>for</w:t>
      </w:r>
      <w:r w:rsidR="00855AF5" w:rsidRPr="00BA0F7A">
        <w:rPr>
          <w:rFonts w:ascii="Segoe UI" w:hAnsi="Segoe UI" w:cs="Segoe UI"/>
        </w:rPr>
        <w:t xml:space="preserve"> </w:t>
      </w:r>
      <w:r w:rsidR="00855AF5" w:rsidRPr="00BA0F7A">
        <w:rPr>
          <w:rFonts w:ascii="Segoe UI" w:hAnsi="Segoe UI" w:cs="Segoe UI"/>
          <w:spacing w:val="-1"/>
        </w:rPr>
        <w:t>the</w:t>
      </w:r>
      <w:r w:rsidR="00855AF5" w:rsidRPr="00BA0F7A">
        <w:rPr>
          <w:rFonts w:ascii="Segoe UI" w:hAnsi="Segoe UI" w:cs="Segoe UI"/>
        </w:rPr>
        <w:t xml:space="preserve"> </w:t>
      </w:r>
      <w:r w:rsidR="00855AF5" w:rsidRPr="00BA0F7A">
        <w:rPr>
          <w:rFonts w:ascii="Segoe UI" w:hAnsi="Segoe UI" w:cs="Segoe UI"/>
          <w:spacing w:val="-1"/>
        </w:rPr>
        <w:t>development</w:t>
      </w:r>
      <w:r w:rsidR="00855AF5" w:rsidRPr="00BA0F7A">
        <w:rPr>
          <w:rFonts w:ascii="Segoe UI" w:hAnsi="Segoe UI" w:cs="Segoe UI"/>
        </w:rPr>
        <w:t xml:space="preserve"> </w:t>
      </w:r>
      <w:r w:rsidR="00855AF5" w:rsidRPr="00BA0F7A">
        <w:rPr>
          <w:rFonts w:ascii="Segoe UI" w:hAnsi="Segoe UI" w:cs="Segoe UI"/>
          <w:spacing w:val="-1"/>
        </w:rPr>
        <w:t>of</w:t>
      </w:r>
      <w:r w:rsidR="00855AF5" w:rsidRPr="00BA0F7A">
        <w:rPr>
          <w:rFonts w:ascii="Segoe UI" w:hAnsi="Segoe UI" w:cs="Segoe UI"/>
        </w:rPr>
        <w:t xml:space="preserve"> </w:t>
      </w:r>
      <w:r w:rsidR="00AD07F7" w:rsidRPr="00BA0F7A">
        <w:rPr>
          <w:rFonts w:ascii="Segoe UI" w:hAnsi="Segoe UI" w:cs="Segoe UI"/>
          <w:spacing w:val="-1"/>
        </w:rPr>
        <w:t>the</w:t>
      </w:r>
      <w:r w:rsidR="00AD07F7" w:rsidRPr="00BA0F7A">
        <w:rPr>
          <w:rFonts w:ascii="Segoe UI" w:hAnsi="Segoe UI" w:cs="Segoe UI"/>
        </w:rPr>
        <w:t xml:space="preserve"> </w:t>
      </w:r>
      <w:r>
        <w:rPr>
          <w:rFonts w:ascii="Segoe UI" w:hAnsi="Segoe UI" w:cs="Segoe UI"/>
        </w:rPr>
        <w:t>plan’s rates</w:t>
      </w:r>
      <w:r w:rsidR="00855AF5" w:rsidRPr="00BA0F7A">
        <w:rPr>
          <w:rFonts w:ascii="Segoe UI" w:hAnsi="Segoe UI" w:cs="Segoe UI"/>
        </w:rPr>
        <w:t xml:space="preserve"> </w:t>
      </w:r>
      <w:r w:rsidR="00855AF5" w:rsidRPr="00BA0F7A">
        <w:rPr>
          <w:rFonts w:ascii="Segoe UI" w:hAnsi="Segoe UI" w:cs="Segoe UI"/>
          <w:spacing w:val="-1"/>
        </w:rPr>
        <w:t>and</w:t>
      </w:r>
      <w:r w:rsidR="00855AF5" w:rsidRPr="00BA0F7A">
        <w:rPr>
          <w:rFonts w:ascii="Segoe UI" w:hAnsi="Segoe UI" w:cs="Segoe UI"/>
        </w:rPr>
        <w:t xml:space="preserve"> </w:t>
      </w:r>
      <w:r w:rsidR="00855AF5" w:rsidRPr="00BA0F7A">
        <w:rPr>
          <w:rFonts w:ascii="Segoe UI" w:hAnsi="Segoe UI" w:cs="Segoe UI"/>
          <w:spacing w:val="-1"/>
        </w:rPr>
        <w:t>AV.</w:t>
      </w:r>
      <w:r w:rsidR="005259D8" w:rsidRPr="00BA0F7A">
        <w:rPr>
          <w:rFonts w:ascii="Segoe UI" w:hAnsi="Segoe UI" w:cs="Segoe UI"/>
          <w:spacing w:val="-1"/>
        </w:rPr>
        <w:t xml:space="preserve"> Name the file “Benefit Components.pdf.”</w:t>
      </w:r>
      <w:r w:rsidR="00A30C5F">
        <w:rPr>
          <w:rFonts w:ascii="Segoe UI" w:hAnsi="Segoe UI" w:cs="Segoe UI"/>
          <w:spacing w:val="-1"/>
        </w:rPr>
        <w:t xml:space="preserve"> Ensure your summary </w:t>
      </w:r>
      <w:r w:rsidR="00AD07F7">
        <w:rPr>
          <w:rFonts w:ascii="Segoe UI" w:hAnsi="Segoe UI" w:cs="Segoe UI"/>
          <w:spacing w:val="-1"/>
        </w:rPr>
        <w:t>include</w:t>
      </w:r>
      <w:r w:rsidR="00B8473D">
        <w:rPr>
          <w:rFonts w:ascii="Segoe UI" w:hAnsi="Segoe UI" w:cs="Segoe UI"/>
          <w:spacing w:val="-1"/>
        </w:rPr>
        <w:t>s</w:t>
      </w:r>
      <w:r w:rsidR="00A30C5F">
        <w:rPr>
          <w:rFonts w:ascii="Segoe UI" w:hAnsi="Segoe UI" w:cs="Segoe UI"/>
          <w:spacing w:val="-1"/>
        </w:rPr>
        <w:t xml:space="preserve"> whether there is a student health center at the school, what benefits it provides, and the cost-shares. </w:t>
      </w:r>
    </w:p>
    <w:p w14:paraId="67290532" w14:textId="77777777" w:rsidR="00B8473D" w:rsidRPr="00B8473D" w:rsidRDefault="00B8473D" w:rsidP="2540F8ED">
      <w:pPr>
        <w:pStyle w:val="BodyText"/>
        <w:tabs>
          <w:tab w:val="left" w:pos="648"/>
        </w:tabs>
        <w:spacing w:before="2" w:line="275" w:lineRule="auto"/>
        <w:ind w:left="360" w:right="585" w:firstLine="0"/>
        <w:rPr>
          <w:rFonts w:ascii="Segoe UI" w:hAnsi="Segoe UI" w:cs="Segoe UI"/>
        </w:rPr>
      </w:pPr>
    </w:p>
    <w:p w14:paraId="7637DC69" w14:textId="440DD522" w:rsidR="003217D5" w:rsidRPr="00B8473D" w:rsidDel="00B8473D" w:rsidRDefault="005579EA" w:rsidP="2540F8ED">
      <w:pPr>
        <w:pStyle w:val="BodyText"/>
        <w:numPr>
          <w:ilvl w:val="0"/>
          <w:numId w:val="15"/>
        </w:numPr>
        <w:tabs>
          <w:tab w:val="left" w:pos="648"/>
        </w:tabs>
        <w:spacing w:before="2" w:line="275" w:lineRule="auto"/>
        <w:ind w:right="585"/>
        <w:rPr>
          <w:rFonts w:ascii="Segoe UI" w:hAnsi="Segoe UI" w:cs="Segoe UI"/>
        </w:rPr>
      </w:pPr>
      <w:r w:rsidRPr="00B8473D">
        <w:rPr>
          <w:rFonts w:ascii="Segoe UI" w:hAnsi="Segoe UI" w:cs="Segoe UI"/>
        </w:rPr>
        <w:t>Provide a</w:t>
      </w:r>
      <w:r w:rsidR="00855AF5" w:rsidRPr="00B8473D">
        <w:rPr>
          <w:rFonts w:ascii="Segoe UI" w:hAnsi="Segoe UI" w:cs="Segoe UI"/>
        </w:rPr>
        <w:t xml:space="preserve">pplicable </w:t>
      </w:r>
      <w:r w:rsidR="00855AF5" w:rsidRPr="00B8473D">
        <w:rPr>
          <w:rFonts w:ascii="Segoe UI" w:hAnsi="Segoe UI" w:cs="Segoe UI"/>
          <w:spacing w:val="-1"/>
        </w:rPr>
        <w:t>AV</w:t>
      </w:r>
      <w:r w:rsidR="00855AF5" w:rsidRPr="00B8473D">
        <w:rPr>
          <w:rFonts w:ascii="Segoe UI" w:hAnsi="Segoe UI" w:cs="Segoe UI"/>
        </w:rPr>
        <w:t xml:space="preserve"> </w:t>
      </w:r>
      <w:r w:rsidR="00855AF5" w:rsidRPr="00B8473D">
        <w:rPr>
          <w:rFonts w:ascii="Segoe UI" w:hAnsi="Segoe UI" w:cs="Segoe UI"/>
          <w:spacing w:val="-1"/>
        </w:rPr>
        <w:t>Calculator screenshot</w:t>
      </w:r>
      <w:r w:rsidR="009070EA" w:rsidRPr="00B8473D">
        <w:rPr>
          <w:rFonts w:ascii="Segoe UI" w:hAnsi="Segoe UI" w:cs="Segoe UI"/>
          <w:spacing w:val="-1"/>
        </w:rPr>
        <w:t>(</w:t>
      </w:r>
      <w:r w:rsidR="00855AF5" w:rsidRPr="00B8473D">
        <w:rPr>
          <w:rFonts w:ascii="Segoe UI" w:hAnsi="Segoe UI" w:cs="Segoe UI"/>
          <w:spacing w:val="-1"/>
        </w:rPr>
        <w:t>s</w:t>
      </w:r>
      <w:r w:rsidR="009070EA" w:rsidRPr="00B8473D">
        <w:rPr>
          <w:rFonts w:ascii="Segoe UI" w:hAnsi="Segoe UI" w:cs="Segoe UI"/>
          <w:spacing w:val="-1"/>
        </w:rPr>
        <w:t>)</w:t>
      </w:r>
      <w:r w:rsidR="00855AF5" w:rsidRPr="00B8473D">
        <w:rPr>
          <w:rFonts w:ascii="Segoe UI" w:hAnsi="Segoe UI" w:cs="Segoe UI"/>
        </w:rPr>
        <w:t xml:space="preserve"> </w:t>
      </w:r>
      <w:r w:rsidR="00855AF5" w:rsidRPr="00B8473D">
        <w:rPr>
          <w:rFonts w:ascii="Segoe UI" w:hAnsi="Segoe UI" w:cs="Segoe UI"/>
          <w:spacing w:val="-1"/>
        </w:rPr>
        <w:t>in</w:t>
      </w:r>
      <w:r w:rsidR="00855AF5" w:rsidRPr="00B8473D">
        <w:rPr>
          <w:rFonts w:ascii="Segoe UI" w:hAnsi="Segoe UI" w:cs="Segoe UI"/>
        </w:rPr>
        <w:t xml:space="preserve"> </w:t>
      </w:r>
      <w:r w:rsidR="00855AF5" w:rsidRPr="00B8473D">
        <w:rPr>
          <w:rFonts w:ascii="Segoe UI" w:hAnsi="Segoe UI" w:cs="Segoe UI"/>
          <w:spacing w:val="-1"/>
        </w:rPr>
        <w:t>PDF</w:t>
      </w:r>
      <w:r w:rsidR="00855AF5" w:rsidRPr="00B8473D">
        <w:rPr>
          <w:rFonts w:ascii="Segoe UI" w:hAnsi="Segoe UI" w:cs="Segoe UI"/>
        </w:rPr>
        <w:t xml:space="preserve"> </w:t>
      </w:r>
      <w:r w:rsidR="00855AF5" w:rsidRPr="00B8473D">
        <w:rPr>
          <w:rFonts w:ascii="Segoe UI" w:hAnsi="Segoe UI" w:cs="Segoe UI"/>
          <w:spacing w:val="-1"/>
        </w:rPr>
        <w:t>format</w:t>
      </w:r>
      <w:r w:rsidR="00855AF5" w:rsidRPr="00B8473D">
        <w:rPr>
          <w:rFonts w:ascii="Segoe UI" w:hAnsi="Segoe UI" w:cs="Segoe UI"/>
        </w:rPr>
        <w:t xml:space="preserve"> </w:t>
      </w:r>
      <w:r w:rsidR="00855AF5" w:rsidRPr="00B8473D">
        <w:rPr>
          <w:rFonts w:ascii="Segoe UI" w:hAnsi="Segoe UI" w:cs="Segoe UI"/>
          <w:spacing w:val="-1"/>
        </w:rPr>
        <w:t>showing</w:t>
      </w:r>
      <w:r w:rsidR="00855AF5" w:rsidRPr="00B8473D">
        <w:rPr>
          <w:rFonts w:ascii="Segoe UI" w:hAnsi="Segoe UI" w:cs="Segoe UI"/>
        </w:rPr>
        <w:t xml:space="preserve"> </w:t>
      </w:r>
      <w:r w:rsidR="009070EA" w:rsidRPr="00B8473D">
        <w:rPr>
          <w:rFonts w:ascii="Segoe UI" w:hAnsi="Segoe UI" w:cs="Segoe UI"/>
        </w:rPr>
        <w:t xml:space="preserve">that each plan’s </w:t>
      </w:r>
      <w:r w:rsidR="002349EE" w:rsidRPr="00B8473D">
        <w:rPr>
          <w:rFonts w:ascii="Segoe UI" w:hAnsi="Segoe UI" w:cs="Segoe UI"/>
        </w:rPr>
        <w:t xml:space="preserve">AV </w:t>
      </w:r>
      <w:r w:rsidR="002349EE" w:rsidRPr="2540F8ED">
        <w:rPr>
          <w:rFonts w:ascii="Segoe UI" w:hAnsi="Segoe UI" w:cs="Segoe UI"/>
          <w:b/>
          <w:bCs/>
        </w:rPr>
        <w:t>is at least 60%</w:t>
      </w:r>
      <w:r w:rsidR="006A1731" w:rsidRPr="2540F8ED">
        <w:rPr>
          <w:rFonts w:ascii="Segoe UI" w:hAnsi="Segoe UI" w:cs="Segoe UI"/>
        </w:rPr>
        <w:t>,</w:t>
      </w:r>
      <w:r w:rsidR="004F7899" w:rsidRPr="00B8473D">
        <w:rPr>
          <w:rFonts w:ascii="Segoe UI" w:hAnsi="Segoe UI" w:cs="Segoe UI"/>
        </w:rPr>
        <w:t xml:space="preserve"> as calculated in </w:t>
      </w:r>
      <w:r w:rsidR="006A1731" w:rsidRPr="00B8473D">
        <w:rPr>
          <w:rFonts w:ascii="Segoe UI" w:hAnsi="Segoe UI" w:cs="Segoe UI"/>
        </w:rPr>
        <w:t xml:space="preserve">accordance with 45 CFR </w:t>
      </w:r>
      <w:r w:rsidR="006A1731" w:rsidRPr="2540F8ED">
        <w:rPr>
          <w:rFonts w:ascii="Segoe UI" w:hAnsi="Segoe UI" w:cs="Segoe UI"/>
        </w:rPr>
        <w:t>§</w:t>
      </w:r>
      <w:r w:rsidR="006A1731" w:rsidRPr="00B8473D">
        <w:rPr>
          <w:rFonts w:ascii="Segoe UI" w:hAnsi="Segoe UI" w:cs="Segoe UI"/>
        </w:rPr>
        <w:t>156.135</w:t>
      </w:r>
      <w:r w:rsidR="002349EE" w:rsidRPr="00B8473D">
        <w:rPr>
          <w:rFonts w:ascii="Segoe UI" w:hAnsi="Segoe UI" w:cs="Segoe UI"/>
        </w:rPr>
        <w:t>.</w:t>
      </w:r>
      <w:r w:rsidR="005259D8" w:rsidRPr="00B8473D">
        <w:rPr>
          <w:rFonts w:ascii="Segoe UI" w:hAnsi="Segoe UI" w:cs="Segoe UI"/>
        </w:rPr>
        <w:t xml:space="preserve"> </w:t>
      </w:r>
      <w:r w:rsidR="00B8473D" w:rsidRPr="00B8473D">
        <w:rPr>
          <w:rFonts w:ascii="Segoe UI" w:hAnsi="Segoe UI" w:cs="Segoe UI"/>
        </w:rPr>
        <w:t>T</w:t>
      </w:r>
      <w:r w:rsidR="00A752EE" w:rsidRPr="2540F8ED">
        <w:rPr>
          <w:rFonts w:ascii="Segoe UI" w:hAnsi="Segoe UI" w:cs="Segoe UI"/>
        </w:rPr>
        <w:t>o view the</w:t>
      </w:r>
      <w:r w:rsidR="004C36DE" w:rsidRPr="2540F8ED">
        <w:rPr>
          <w:rFonts w:ascii="Segoe UI" w:hAnsi="Segoe UI" w:cs="Segoe UI"/>
        </w:rPr>
        <w:t xml:space="preserve"> </w:t>
      </w:r>
      <w:r w:rsidR="007D23E6" w:rsidRPr="2540F8ED">
        <w:rPr>
          <w:rFonts w:ascii="Segoe UI" w:hAnsi="Segoe UI" w:cs="Segoe UI"/>
        </w:rPr>
        <w:t>202</w:t>
      </w:r>
      <w:r w:rsidR="00C65833">
        <w:rPr>
          <w:rFonts w:ascii="Segoe UI" w:hAnsi="Segoe UI" w:cs="Segoe UI"/>
        </w:rPr>
        <w:t>6</w:t>
      </w:r>
      <w:r w:rsidR="00A752EE" w:rsidRPr="2540F8ED">
        <w:rPr>
          <w:rFonts w:ascii="Segoe UI" w:hAnsi="Segoe UI" w:cs="Segoe UI"/>
        </w:rPr>
        <w:t xml:space="preserve"> Actuarial Value (AV) Calculator </w:t>
      </w:r>
      <w:r w:rsidR="007944E5" w:rsidRPr="2540F8ED">
        <w:rPr>
          <w:rFonts w:ascii="Segoe UI" w:hAnsi="Segoe UI" w:cs="Segoe UI"/>
        </w:rPr>
        <w:t xml:space="preserve">and Methodology </w:t>
      </w:r>
      <w:r w:rsidR="00A752EE" w:rsidRPr="2540F8ED">
        <w:rPr>
          <w:rFonts w:ascii="Segoe UI" w:hAnsi="Segoe UI" w:cs="Segoe UI"/>
        </w:rPr>
        <w:t>documents</w:t>
      </w:r>
      <w:r w:rsidR="00B8473D" w:rsidRPr="2540F8ED">
        <w:rPr>
          <w:rFonts w:ascii="Segoe UI" w:hAnsi="Segoe UI" w:cs="Segoe UI"/>
        </w:rPr>
        <w:t>,</w:t>
      </w:r>
      <w:r w:rsidR="00A752EE" w:rsidRPr="2540F8ED">
        <w:rPr>
          <w:rFonts w:ascii="Segoe UI" w:hAnsi="Segoe UI" w:cs="Segoe UI"/>
        </w:rPr>
        <w:t xml:space="preserve"> click here:</w:t>
      </w:r>
      <w:r w:rsidR="00B8473D" w:rsidRPr="2540F8ED">
        <w:rPr>
          <w:rFonts w:ascii="Segoe UI" w:hAnsi="Segoe UI" w:cs="Segoe UI"/>
        </w:rPr>
        <w:t xml:space="preserve"> </w:t>
      </w:r>
      <w:hyperlink r:id="rId11" w:history="1">
        <w:r w:rsidR="00A12E1C" w:rsidRPr="2540F8ED">
          <w:rPr>
            <w:rStyle w:val="Hyperlink"/>
            <w:rFonts w:ascii="Segoe UI" w:hAnsi="Segoe UI" w:cs="Segoe UI"/>
          </w:rPr>
          <w:t>https://www.cms.gov/CCIIO/Resources/Regulations-and-Guidance</w:t>
        </w:r>
      </w:hyperlink>
      <w:r w:rsidR="00B8473D" w:rsidRPr="2540F8ED">
        <w:rPr>
          <w:rStyle w:val="Hyperlink"/>
          <w:rFonts w:ascii="Segoe UI" w:hAnsi="Segoe UI" w:cs="Segoe UI"/>
        </w:rPr>
        <w:t>.</w:t>
      </w:r>
    </w:p>
    <w:p w14:paraId="181B1F57" w14:textId="77777777" w:rsidR="00A12E1C" w:rsidRDefault="00A12E1C" w:rsidP="007944E5">
      <w:pPr>
        <w:pStyle w:val="PlainText"/>
        <w:rPr>
          <w:rFonts w:ascii="Segoe UI" w:hAnsi="Segoe UI" w:cs="Segoe UI"/>
          <w:sz w:val="24"/>
          <w:szCs w:val="24"/>
        </w:rPr>
      </w:pPr>
    </w:p>
    <w:p w14:paraId="136246C6" w14:textId="1088C75F" w:rsidR="006A1731" w:rsidRPr="00BA0F7A" w:rsidRDefault="006A1731" w:rsidP="00C172DA">
      <w:pPr>
        <w:tabs>
          <w:tab w:val="left" w:pos="648"/>
        </w:tabs>
        <w:spacing w:before="2" w:line="276" w:lineRule="auto"/>
        <w:ind w:left="360" w:right="576"/>
        <w:rPr>
          <w:rFonts w:ascii="Segoe UI" w:eastAsia="Arial" w:hAnsi="Segoe UI" w:cs="Segoe UI"/>
          <w:sz w:val="24"/>
          <w:szCs w:val="24"/>
        </w:rPr>
      </w:pPr>
      <w:r w:rsidRPr="00BA0F7A">
        <w:rPr>
          <w:rFonts w:ascii="Segoe UI" w:eastAsia="Arial" w:hAnsi="Segoe UI" w:cs="Segoe UI"/>
          <w:bCs/>
          <w:sz w:val="24"/>
          <w:szCs w:val="24"/>
        </w:rPr>
        <w:t>Note: per 45 CFR §156.135,</w:t>
      </w:r>
      <w:r w:rsidR="003B0F63" w:rsidRPr="00BA0F7A">
        <w:rPr>
          <w:rFonts w:ascii="Segoe UI" w:eastAsia="Arial" w:hAnsi="Segoe UI" w:cs="Segoe UI"/>
          <w:bCs/>
          <w:sz w:val="24"/>
          <w:szCs w:val="24"/>
        </w:rPr>
        <w:t xml:space="preserve"> if you do not have </w:t>
      </w:r>
      <w:r w:rsidR="00B90BA2">
        <w:rPr>
          <w:rFonts w:ascii="Segoe UI" w:eastAsia="Arial" w:hAnsi="Segoe UI" w:cs="Segoe UI"/>
          <w:bCs/>
          <w:sz w:val="24"/>
          <w:szCs w:val="24"/>
        </w:rPr>
        <w:t xml:space="preserve">a </w:t>
      </w:r>
      <w:r w:rsidR="003B0F63" w:rsidRPr="00BA0F7A">
        <w:rPr>
          <w:rFonts w:ascii="Segoe UI" w:eastAsia="Arial" w:hAnsi="Segoe UI" w:cs="Segoe UI"/>
          <w:bCs/>
          <w:sz w:val="24"/>
          <w:szCs w:val="24"/>
        </w:rPr>
        <w:t xml:space="preserve">unique benefit design, you must certify that only </w:t>
      </w:r>
      <w:r w:rsidR="00B90BA2">
        <w:rPr>
          <w:rFonts w:ascii="Segoe UI" w:eastAsia="Arial" w:hAnsi="Segoe UI" w:cs="Segoe UI"/>
          <w:bCs/>
          <w:sz w:val="24"/>
          <w:szCs w:val="24"/>
        </w:rPr>
        <w:t xml:space="preserve">the </w:t>
      </w:r>
      <w:r w:rsidR="003B0F63" w:rsidRPr="00BA0F7A">
        <w:rPr>
          <w:rFonts w:ascii="Segoe UI" w:eastAsia="Arial" w:hAnsi="Segoe UI" w:cs="Segoe UI"/>
          <w:bCs/>
          <w:sz w:val="24"/>
          <w:szCs w:val="24"/>
        </w:rPr>
        <w:t>AV Calculator is used to develop the AV. I</w:t>
      </w:r>
      <w:r w:rsidRPr="00BA0F7A">
        <w:rPr>
          <w:rFonts w:ascii="Segoe UI" w:eastAsia="Arial" w:hAnsi="Segoe UI" w:cs="Segoe UI"/>
          <w:bCs/>
          <w:sz w:val="24"/>
          <w:szCs w:val="24"/>
        </w:rPr>
        <w:t xml:space="preserve">f you have </w:t>
      </w:r>
      <w:r w:rsidR="00B90BA2">
        <w:rPr>
          <w:rFonts w:ascii="Segoe UI" w:eastAsia="Arial" w:hAnsi="Segoe UI" w:cs="Segoe UI"/>
          <w:bCs/>
          <w:sz w:val="24"/>
          <w:szCs w:val="24"/>
        </w:rPr>
        <w:t xml:space="preserve">a </w:t>
      </w:r>
      <w:r w:rsidRPr="00BA0F7A">
        <w:rPr>
          <w:rFonts w:ascii="Segoe UI" w:eastAsia="Arial" w:hAnsi="Segoe UI" w:cs="Segoe UI"/>
          <w:bCs/>
          <w:sz w:val="24"/>
          <w:szCs w:val="24"/>
        </w:rPr>
        <w:t xml:space="preserve">unique benefit design, you must use 45 CFR §156.135(b)(2) </w:t>
      </w:r>
      <w:r w:rsidRPr="00BA0F7A">
        <w:rPr>
          <w:rFonts w:ascii="Segoe UI" w:eastAsia="Arial" w:hAnsi="Segoe UI" w:cs="Segoe UI"/>
          <w:b/>
          <w:bCs/>
          <w:sz w:val="24"/>
          <w:szCs w:val="24"/>
          <w:u w:val="single"/>
        </w:rPr>
        <w:t>or</w:t>
      </w:r>
      <w:r w:rsidRPr="009369B8">
        <w:rPr>
          <w:rFonts w:ascii="Segoe UI" w:eastAsia="Arial" w:hAnsi="Segoe UI" w:cs="Segoe UI"/>
          <w:sz w:val="24"/>
          <w:szCs w:val="24"/>
        </w:rPr>
        <w:t xml:space="preserve"> </w:t>
      </w:r>
      <w:r w:rsidRPr="00BA0F7A">
        <w:rPr>
          <w:rFonts w:ascii="Segoe UI" w:eastAsia="Arial" w:hAnsi="Segoe UI" w:cs="Segoe UI"/>
          <w:bCs/>
          <w:sz w:val="24"/>
          <w:szCs w:val="24"/>
        </w:rPr>
        <w:t xml:space="preserve">45 CFR §156.135(b)(3) to </w:t>
      </w:r>
      <w:r w:rsidR="002B4DB9" w:rsidRPr="00BA0F7A">
        <w:rPr>
          <w:rFonts w:ascii="Segoe UI" w:eastAsia="Arial" w:hAnsi="Segoe UI" w:cs="Segoe UI"/>
          <w:bCs/>
          <w:sz w:val="24"/>
          <w:szCs w:val="24"/>
        </w:rPr>
        <w:t>certify the AV</w:t>
      </w:r>
      <w:r w:rsidRPr="00BA0F7A">
        <w:rPr>
          <w:rFonts w:ascii="Segoe UI" w:eastAsia="Arial" w:hAnsi="Segoe UI" w:cs="Segoe UI"/>
          <w:bCs/>
          <w:sz w:val="24"/>
          <w:szCs w:val="24"/>
        </w:rPr>
        <w:t xml:space="preserve"> value for the plan</w:t>
      </w:r>
      <w:r w:rsidR="00B90BA2">
        <w:rPr>
          <w:rFonts w:ascii="Segoe UI" w:eastAsia="Arial" w:hAnsi="Segoe UI" w:cs="Segoe UI"/>
          <w:bCs/>
          <w:sz w:val="24"/>
          <w:szCs w:val="24"/>
        </w:rPr>
        <w:t>.</w:t>
      </w:r>
    </w:p>
    <w:p w14:paraId="7B92F288" w14:textId="77777777" w:rsidR="006A1731" w:rsidRPr="00BA0F7A" w:rsidRDefault="006A1731" w:rsidP="0098489C">
      <w:pPr>
        <w:pStyle w:val="PlainText"/>
        <w:rPr>
          <w:rFonts w:ascii="Segoe UI" w:hAnsi="Segoe UI" w:cs="Segoe UI"/>
          <w:color w:val="0000FF" w:themeColor="hyperlink"/>
          <w:sz w:val="24"/>
          <w:szCs w:val="24"/>
          <w:u w:val="single"/>
        </w:rPr>
      </w:pPr>
    </w:p>
    <w:p w14:paraId="4EEA38E7" w14:textId="3680DBF0" w:rsidR="00B90BA2" w:rsidRDefault="005579EA" w:rsidP="2540F8ED">
      <w:pPr>
        <w:pStyle w:val="BodyText"/>
        <w:numPr>
          <w:ilvl w:val="0"/>
          <w:numId w:val="15"/>
        </w:numPr>
        <w:tabs>
          <w:tab w:val="left" w:pos="648"/>
        </w:tabs>
        <w:spacing w:before="2" w:line="275" w:lineRule="auto"/>
        <w:ind w:right="585"/>
        <w:rPr>
          <w:rFonts w:ascii="Segoe UI" w:hAnsi="Segoe UI" w:cs="Segoe UI"/>
        </w:rPr>
      </w:pPr>
      <w:r>
        <w:rPr>
          <w:rFonts w:ascii="Segoe UI" w:hAnsi="Segoe UI" w:cs="Segoe UI"/>
        </w:rPr>
        <w:t>Provide d</w:t>
      </w:r>
      <w:r w:rsidR="00855AF5" w:rsidRPr="00714220">
        <w:rPr>
          <w:rFonts w:ascii="Segoe UI" w:hAnsi="Segoe UI" w:cs="Segoe UI"/>
        </w:rPr>
        <w:t>ocumentation</w:t>
      </w:r>
      <w:r w:rsidR="00855AF5" w:rsidRPr="00BA0F7A">
        <w:rPr>
          <w:rFonts w:ascii="Segoe UI" w:hAnsi="Segoe UI" w:cs="Segoe UI"/>
        </w:rPr>
        <w:t xml:space="preserve"> </w:t>
      </w:r>
      <w:r w:rsidR="00855AF5" w:rsidRPr="00BA0F7A">
        <w:rPr>
          <w:rFonts w:ascii="Segoe UI" w:hAnsi="Segoe UI" w:cs="Segoe UI"/>
          <w:spacing w:val="-1"/>
        </w:rPr>
        <w:t>and</w:t>
      </w:r>
      <w:r w:rsidR="00855AF5" w:rsidRPr="00BA0F7A">
        <w:rPr>
          <w:rFonts w:ascii="Segoe UI" w:hAnsi="Segoe UI" w:cs="Segoe UI"/>
        </w:rPr>
        <w:t xml:space="preserve"> </w:t>
      </w:r>
      <w:r w:rsidR="00855AF5" w:rsidRPr="00BA0F7A">
        <w:rPr>
          <w:rFonts w:ascii="Segoe UI" w:hAnsi="Segoe UI" w:cs="Segoe UI"/>
          <w:spacing w:val="-1"/>
        </w:rPr>
        <w:t>justification</w:t>
      </w:r>
      <w:r w:rsidR="00855AF5" w:rsidRPr="00BA0F7A">
        <w:rPr>
          <w:rFonts w:ascii="Segoe UI" w:hAnsi="Segoe UI" w:cs="Segoe UI"/>
        </w:rPr>
        <w:t xml:space="preserve"> </w:t>
      </w:r>
      <w:r w:rsidR="00855AF5" w:rsidRPr="00BA0F7A">
        <w:rPr>
          <w:rFonts w:ascii="Segoe UI" w:hAnsi="Segoe UI" w:cs="Segoe UI"/>
          <w:spacing w:val="-1"/>
        </w:rPr>
        <w:t>of</w:t>
      </w:r>
      <w:r w:rsidR="00855AF5" w:rsidRPr="00BA0F7A">
        <w:rPr>
          <w:rFonts w:ascii="Segoe UI" w:hAnsi="Segoe UI" w:cs="Segoe UI"/>
        </w:rPr>
        <w:t xml:space="preserve"> </w:t>
      </w:r>
      <w:r w:rsidR="00B775EC" w:rsidRPr="00BA0F7A">
        <w:rPr>
          <w:rFonts w:ascii="Segoe UI" w:hAnsi="Segoe UI" w:cs="Segoe UI"/>
        </w:rPr>
        <w:t>per-member</w:t>
      </w:r>
      <w:r w:rsidR="00E81646">
        <w:rPr>
          <w:rFonts w:ascii="Segoe UI" w:hAnsi="Segoe UI" w:cs="Segoe UI"/>
        </w:rPr>
        <w:t xml:space="preserve"> </w:t>
      </w:r>
      <w:r w:rsidR="00B775EC" w:rsidRPr="00BA0F7A">
        <w:rPr>
          <w:rFonts w:ascii="Segoe UI" w:hAnsi="Segoe UI" w:cs="Segoe UI"/>
        </w:rPr>
        <w:t>rating and structure</w:t>
      </w:r>
      <w:r w:rsidR="002349EE" w:rsidRPr="00BA0F7A">
        <w:rPr>
          <w:rFonts w:ascii="Segoe UI" w:hAnsi="Segoe UI" w:cs="Segoe UI"/>
        </w:rPr>
        <w:t xml:space="preserve"> to comply with ‘school-specific group community rating’ as outlined in CMS-9972-F page 13424.</w:t>
      </w:r>
      <w:r w:rsidR="00745C92" w:rsidRPr="00BA0F7A">
        <w:rPr>
          <w:rFonts w:ascii="Segoe UI" w:hAnsi="Segoe UI" w:cs="Segoe UI"/>
        </w:rPr>
        <w:t xml:space="preserve"> </w:t>
      </w:r>
    </w:p>
    <w:p w14:paraId="0BC37A6B" w14:textId="77777777" w:rsidR="007B3F23" w:rsidRDefault="007B3F23" w:rsidP="00C172DA">
      <w:pPr>
        <w:pStyle w:val="BodyText"/>
        <w:tabs>
          <w:tab w:val="left" w:pos="648"/>
        </w:tabs>
        <w:spacing w:before="2" w:line="276" w:lineRule="auto"/>
        <w:ind w:left="360" w:right="576" w:firstLine="0"/>
        <w:rPr>
          <w:rFonts w:ascii="Segoe UI" w:hAnsi="Segoe UI" w:cs="Segoe UI"/>
        </w:rPr>
      </w:pPr>
    </w:p>
    <w:p w14:paraId="2A2FEDD3" w14:textId="7C748939" w:rsidR="007B3F23" w:rsidRPr="00B90BA2" w:rsidRDefault="00745C92" w:rsidP="00C172DA">
      <w:pPr>
        <w:pStyle w:val="BodyText"/>
        <w:tabs>
          <w:tab w:val="left" w:pos="648"/>
        </w:tabs>
        <w:spacing w:before="2" w:line="276" w:lineRule="auto"/>
        <w:ind w:left="360" w:right="576" w:firstLine="0"/>
        <w:rPr>
          <w:rFonts w:ascii="Segoe UI" w:hAnsi="Segoe UI" w:cs="Segoe UI"/>
        </w:rPr>
      </w:pPr>
      <w:r w:rsidRPr="00BA0F7A">
        <w:rPr>
          <w:rFonts w:ascii="Segoe UI" w:hAnsi="Segoe UI" w:cs="Segoe UI"/>
        </w:rPr>
        <w:t xml:space="preserve">The rate must be the same for each member (each person counts as one member in the family). Put a </w:t>
      </w:r>
      <w:r w:rsidRPr="00B90BA2">
        <w:rPr>
          <w:rFonts w:ascii="Segoe UI" w:hAnsi="Segoe UI" w:cs="Segoe UI"/>
        </w:rPr>
        <w:t>statement in the rate schedule that the premium is capped at three children under age 21 for a particular family</w:t>
      </w:r>
      <w:r w:rsidR="004A1D3F" w:rsidRPr="00B90BA2">
        <w:rPr>
          <w:rFonts w:ascii="Segoe UI" w:hAnsi="Segoe UI" w:cs="Segoe UI"/>
        </w:rPr>
        <w:t xml:space="preserve"> (per Fair Health Insurance Premium rating requirements under section 2701 of the PHS Act and 45 CFR §147.102)</w:t>
      </w:r>
      <w:r w:rsidRPr="00B90BA2">
        <w:rPr>
          <w:rFonts w:ascii="Segoe UI" w:hAnsi="Segoe UI" w:cs="Segoe UI"/>
        </w:rPr>
        <w:t xml:space="preserve">. </w:t>
      </w:r>
      <w:r w:rsidR="009555EE" w:rsidRPr="00B90BA2">
        <w:rPr>
          <w:rFonts w:ascii="Segoe UI" w:hAnsi="Segoe UI" w:cs="Segoe UI"/>
        </w:rPr>
        <w:t>If</w:t>
      </w:r>
      <w:r w:rsidRPr="00B90BA2">
        <w:rPr>
          <w:rFonts w:ascii="Segoe UI" w:hAnsi="Segoe UI" w:cs="Segoe UI"/>
        </w:rPr>
        <w:t xml:space="preserve"> Undergraduates and Graduates have identical benefit designs and are issued under the same school pol</w:t>
      </w:r>
      <w:r w:rsidR="00B30625" w:rsidRPr="00B90BA2">
        <w:rPr>
          <w:rFonts w:ascii="Segoe UI" w:hAnsi="Segoe UI" w:cs="Segoe UI"/>
        </w:rPr>
        <w:t xml:space="preserve">icy, the rates must be the same. </w:t>
      </w:r>
    </w:p>
    <w:p w14:paraId="2580890A" w14:textId="6111F1B1" w:rsidR="005939D7" w:rsidRDefault="005939D7" w:rsidP="00C172DA">
      <w:pPr>
        <w:pStyle w:val="BodyText"/>
        <w:tabs>
          <w:tab w:val="left" w:pos="648"/>
        </w:tabs>
        <w:spacing w:before="2" w:line="276" w:lineRule="auto"/>
        <w:ind w:left="360" w:right="576" w:firstLine="0"/>
        <w:rPr>
          <w:rFonts w:ascii="Segoe UI" w:hAnsi="Segoe UI" w:cs="Segoe UI"/>
        </w:rPr>
      </w:pPr>
      <w:r w:rsidRPr="00C172DA">
        <w:rPr>
          <w:rFonts w:ascii="Segoe UI" w:hAnsi="Segoe UI" w:cs="Segoe UI"/>
        </w:rPr>
        <w:t>Note: Although HHS Notice of Benefit and Payment Parameters for 2017 states that a health insurance issuer that offers student health insurance coverage may establish one or more separate risk pools for an institution of higher education</w:t>
      </w:r>
      <w:del w:id="0" w:author="Driver, Ben (OIC)" w:date="2025-02-21T15:57:00Z" w16du:dateUtc="2025-02-21T23:57:00Z">
        <w:r w:rsidRPr="00C172DA" w:rsidDel="002E352A">
          <w:rPr>
            <w:rFonts w:ascii="Segoe UI" w:hAnsi="Segoe UI" w:cs="Segoe UI"/>
          </w:rPr>
          <w:delText>,</w:delText>
        </w:r>
      </w:del>
      <w:r w:rsidRPr="00C172DA">
        <w:rPr>
          <w:rFonts w:ascii="Segoe UI" w:hAnsi="Segoe UI" w:cs="Segoe UI"/>
        </w:rPr>
        <w:t xml:space="preserve"> if the distinction between or among </w:t>
      </w:r>
      <w:r w:rsidRPr="00C172DA">
        <w:rPr>
          <w:rFonts w:ascii="Segoe UI" w:hAnsi="Segoe UI" w:cs="Segoe UI"/>
        </w:rPr>
        <w:lastRenderedPageBreak/>
        <w:t>groups of students (or dependents of students) who form the risk pool is based on a bona fide school-related classification and not based on a health factor (as</w:t>
      </w:r>
      <w:r w:rsidR="00B30625" w:rsidRPr="00C172DA">
        <w:rPr>
          <w:rFonts w:ascii="Segoe UI" w:hAnsi="Segoe UI" w:cs="Segoe UI"/>
        </w:rPr>
        <w:t xml:space="preserve"> described in 45 CFR §146.121)</w:t>
      </w:r>
      <w:r w:rsidRPr="00C172DA">
        <w:rPr>
          <w:rFonts w:ascii="Segoe UI" w:hAnsi="Segoe UI" w:cs="Segoe UI"/>
        </w:rPr>
        <w:t xml:space="preserve">, it does not change the 2013 final market rule as outlined in CMS-9972-F page 13424. Furthermore, </w:t>
      </w:r>
      <w:r w:rsidR="00B90BA2">
        <w:rPr>
          <w:rFonts w:ascii="Segoe UI" w:hAnsi="Segoe UI" w:cs="Segoe UI"/>
        </w:rPr>
        <w:t>p</w:t>
      </w:r>
      <w:r w:rsidR="00B90BA2" w:rsidRPr="00C172DA">
        <w:rPr>
          <w:rFonts w:ascii="Segoe UI" w:hAnsi="Segoe UI" w:cs="Segoe UI"/>
        </w:rPr>
        <w:t xml:space="preserve">age </w:t>
      </w:r>
      <w:r w:rsidRPr="00C172DA">
        <w:rPr>
          <w:rFonts w:ascii="Segoe UI" w:hAnsi="Segoe UI" w:cs="Segoe UI"/>
        </w:rPr>
        <w:t>45 of the HHS Notice of Benefit and Payment Parameters for 2017 states: We note that nothing prevents a State from requiring broader risk pooling with respect to student health insurance coverage than provided for in this final rule (for example, requiring each student health insurance issuer to establish one risk pool comprised of its entire student health insurance book of business).</w:t>
      </w:r>
    </w:p>
    <w:p w14:paraId="0765D6E8" w14:textId="77777777" w:rsidR="00714220" w:rsidRPr="00C172DA" w:rsidRDefault="00714220" w:rsidP="00C172DA">
      <w:pPr>
        <w:pStyle w:val="BodyText"/>
        <w:tabs>
          <w:tab w:val="left" w:pos="648"/>
        </w:tabs>
        <w:spacing w:before="2" w:line="276" w:lineRule="auto"/>
        <w:ind w:left="360" w:right="576" w:firstLine="0"/>
        <w:rPr>
          <w:rFonts w:ascii="Segoe UI" w:hAnsi="Segoe UI" w:cs="Segoe UI"/>
        </w:rPr>
      </w:pPr>
    </w:p>
    <w:p w14:paraId="1DE85223" w14:textId="56885FD2" w:rsidR="00431231" w:rsidRDefault="005579EA" w:rsidP="2540F8ED">
      <w:pPr>
        <w:pStyle w:val="BodyText"/>
        <w:numPr>
          <w:ilvl w:val="0"/>
          <w:numId w:val="15"/>
        </w:numPr>
        <w:tabs>
          <w:tab w:val="left" w:pos="649"/>
        </w:tabs>
        <w:spacing w:before="2" w:line="275" w:lineRule="auto"/>
        <w:ind w:right="585"/>
        <w:rPr>
          <w:rFonts w:ascii="Segoe UI" w:hAnsi="Segoe UI" w:cs="Segoe UI"/>
        </w:rPr>
      </w:pPr>
      <w:r>
        <w:rPr>
          <w:rFonts w:ascii="Segoe UI" w:hAnsi="Segoe UI" w:cs="Segoe UI"/>
        </w:rPr>
        <w:t>Provide a</w:t>
      </w:r>
      <w:r w:rsidR="00855AF5" w:rsidRPr="00BA0F7A">
        <w:rPr>
          <w:rFonts w:ascii="Segoe UI" w:hAnsi="Segoe UI" w:cs="Segoe UI"/>
        </w:rPr>
        <w:t xml:space="preserve">n illustrative example and rule </w:t>
      </w:r>
      <w:r w:rsidR="00611EE9" w:rsidRPr="00BA0F7A">
        <w:rPr>
          <w:rFonts w:ascii="Segoe UI" w:hAnsi="Segoe UI" w:cs="Segoe UI"/>
        </w:rPr>
        <w:t xml:space="preserve">to determine </w:t>
      </w:r>
      <w:r w:rsidR="00855AF5" w:rsidRPr="00BA0F7A">
        <w:rPr>
          <w:rFonts w:ascii="Segoe UI" w:hAnsi="Segoe UI" w:cs="Segoe UI"/>
        </w:rPr>
        <w:t>how your</w:t>
      </w:r>
      <w:r w:rsidR="00855AF5" w:rsidRPr="00BA0F7A">
        <w:rPr>
          <w:rFonts w:ascii="Segoe UI" w:hAnsi="Segoe UI" w:cs="Segoe UI"/>
          <w:spacing w:val="-3"/>
        </w:rPr>
        <w:t xml:space="preserve"> </w:t>
      </w:r>
      <w:r w:rsidR="00B30625" w:rsidRPr="00BA0F7A">
        <w:rPr>
          <w:rFonts w:ascii="Segoe UI" w:hAnsi="Segoe UI" w:cs="Segoe UI"/>
          <w:spacing w:val="-1"/>
        </w:rPr>
        <w:t>rates</w:t>
      </w:r>
      <w:r w:rsidR="00855AF5" w:rsidRPr="00BA0F7A">
        <w:rPr>
          <w:rFonts w:ascii="Segoe UI" w:hAnsi="Segoe UI" w:cs="Segoe UI"/>
        </w:rPr>
        <w:t xml:space="preserve"> </w:t>
      </w:r>
      <w:r w:rsidR="00855AF5" w:rsidRPr="00BA0F7A">
        <w:rPr>
          <w:rFonts w:ascii="Segoe UI" w:hAnsi="Segoe UI" w:cs="Segoe UI"/>
          <w:spacing w:val="-1"/>
        </w:rPr>
        <w:t>are</w:t>
      </w:r>
      <w:r w:rsidR="00855AF5" w:rsidRPr="00BA0F7A">
        <w:rPr>
          <w:rFonts w:ascii="Segoe UI" w:hAnsi="Segoe UI" w:cs="Segoe UI"/>
        </w:rPr>
        <w:t xml:space="preserve"> </w:t>
      </w:r>
      <w:r w:rsidR="00855AF5" w:rsidRPr="00BA0F7A">
        <w:rPr>
          <w:rFonts w:ascii="Segoe UI" w:hAnsi="Segoe UI" w:cs="Segoe UI"/>
          <w:spacing w:val="-1"/>
        </w:rPr>
        <w:t>applied</w:t>
      </w:r>
      <w:r w:rsidR="004A1D3F" w:rsidRPr="00BA0F7A">
        <w:rPr>
          <w:rFonts w:ascii="Segoe UI" w:hAnsi="Segoe UI" w:cs="Segoe UI"/>
          <w:spacing w:val="-1"/>
        </w:rPr>
        <w:t xml:space="preserve"> (per month, per quarter, per semester, or per day)</w:t>
      </w:r>
      <w:r w:rsidR="00855AF5" w:rsidRPr="00BA0F7A">
        <w:rPr>
          <w:rFonts w:ascii="Segoe UI" w:hAnsi="Segoe UI" w:cs="Segoe UI"/>
          <w:spacing w:val="-1"/>
        </w:rPr>
        <w:t>.</w:t>
      </w:r>
      <w:r w:rsidR="00855AF5" w:rsidRPr="00BA0F7A">
        <w:rPr>
          <w:rFonts w:ascii="Segoe UI" w:hAnsi="Segoe UI" w:cs="Segoe UI"/>
        </w:rPr>
        <w:t xml:space="preserve"> </w:t>
      </w:r>
      <w:r w:rsidR="004A1D3F" w:rsidRPr="00BA0F7A">
        <w:rPr>
          <w:rFonts w:ascii="Segoe UI" w:hAnsi="Segoe UI" w:cs="Segoe UI"/>
        </w:rPr>
        <w:t xml:space="preserve">The rates applied must be equivalent to the same per member per month rate for any enrollee except that </w:t>
      </w:r>
      <w:r w:rsidR="00855AF5" w:rsidRPr="00BA0F7A">
        <w:rPr>
          <w:rFonts w:ascii="Segoe UI" w:hAnsi="Segoe UI" w:cs="Segoe UI"/>
          <w:spacing w:val="-1"/>
        </w:rPr>
        <w:t>rates</w:t>
      </w:r>
      <w:r w:rsidR="00855AF5" w:rsidRPr="00BA0F7A">
        <w:rPr>
          <w:rFonts w:ascii="Segoe UI" w:hAnsi="Segoe UI" w:cs="Segoe UI"/>
        </w:rPr>
        <w:t xml:space="preserve"> </w:t>
      </w:r>
      <w:r w:rsidR="00855AF5" w:rsidRPr="00BA0F7A">
        <w:rPr>
          <w:rFonts w:ascii="Segoe UI" w:hAnsi="Segoe UI" w:cs="Segoe UI"/>
          <w:spacing w:val="-1"/>
        </w:rPr>
        <w:t>are</w:t>
      </w:r>
      <w:r w:rsidR="00855AF5" w:rsidRPr="00BA0F7A">
        <w:rPr>
          <w:rFonts w:ascii="Segoe UI" w:hAnsi="Segoe UI" w:cs="Segoe UI"/>
        </w:rPr>
        <w:t xml:space="preserve"> </w:t>
      </w:r>
      <w:r w:rsidR="00855AF5" w:rsidRPr="00BA0F7A">
        <w:rPr>
          <w:rFonts w:ascii="Segoe UI" w:hAnsi="Segoe UI" w:cs="Segoe UI"/>
          <w:spacing w:val="-1"/>
        </w:rPr>
        <w:t>charged</w:t>
      </w:r>
      <w:r w:rsidR="00855AF5" w:rsidRPr="00BA0F7A">
        <w:rPr>
          <w:rFonts w:ascii="Segoe UI" w:hAnsi="Segoe UI" w:cs="Segoe UI"/>
        </w:rPr>
        <w:t xml:space="preserve"> </w:t>
      </w:r>
      <w:r w:rsidR="00855AF5" w:rsidRPr="00BA0F7A">
        <w:rPr>
          <w:rFonts w:ascii="Segoe UI" w:hAnsi="Segoe UI" w:cs="Segoe UI"/>
          <w:spacing w:val="-1"/>
        </w:rPr>
        <w:t>to</w:t>
      </w:r>
      <w:r w:rsidR="00855AF5" w:rsidRPr="00BA0F7A">
        <w:rPr>
          <w:rFonts w:ascii="Segoe UI" w:hAnsi="Segoe UI" w:cs="Segoe UI"/>
        </w:rPr>
        <w:t xml:space="preserve"> </w:t>
      </w:r>
      <w:r w:rsidR="00855AF5" w:rsidRPr="00BA0F7A">
        <w:rPr>
          <w:rFonts w:ascii="Segoe UI" w:hAnsi="Segoe UI" w:cs="Segoe UI"/>
          <w:spacing w:val="-1"/>
        </w:rPr>
        <w:t>no</w:t>
      </w:r>
      <w:r w:rsidR="00855AF5" w:rsidRPr="00BA0F7A">
        <w:rPr>
          <w:rFonts w:ascii="Segoe UI" w:hAnsi="Segoe UI" w:cs="Segoe UI"/>
        </w:rPr>
        <w:t xml:space="preserve"> </w:t>
      </w:r>
      <w:r w:rsidR="00855AF5" w:rsidRPr="00BA0F7A">
        <w:rPr>
          <w:rFonts w:ascii="Segoe UI" w:hAnsi="Segoe UI" w:cs="Segoe UI"/>
          <w:spacing w:val="-1"/>
        </w:rPr>
        <w:t>more</w:t>
      </w:r>
      <w:r w:rsidR="00855AF5" w:rsidRPr="00BA0F7A">
        <w:rPr>
          <w:rFonts w:ascii="Segoe UI" w:hAnsi="Segoe UI" w:cs="Segoe UI"/>
        </w:rPr>
        <w:t xml:space="preserve"> </w:t>
      </w:r>
      <w:r w:rsidR="00855AF5" w:rsidRPr="00BA0F7A">
        <w:rPr>
          <w:rFonts w:ascii="Segoe UI" w:hAnsi="Segoe UI" w:cs="Segoe UI"/>
          <w:spacing w:val="-1"/>
        </w:rPr>
        <w:t>than</w:t>
      </w:r>
      <w:r w:rsidR="00855AF5" w:rsidRPr="00BA0F7A">
        <w:rPr>
          <w:rFonts w:ascii="Segoe UI" w:hAnsi="Segoe UI" w:cs="Segoe UI"/>
        </w:rPr>
        <w:t xml:space="preserve"> </w:t>
      </w:r>
      <w:r w:rsidR="00855AF5" w:rsidRPr="00BA0F7A">
        <w:rPr>
          <w:rFonts w:ascii="Segoe UI" w:hAnsi="Segoe UI" w:cs="Segoe UI"/>
          <w:spacing w:val="-1"/>
        </w:rPr>
        <w:t>the</w:t>
      </w:r>
      <w:r w:rsidR="00855AF5" w:rsidRPr="00BA0F7A">
        <w:rPr>
          <w:rFonts w:ascii="Segoe UI" w:hAnsi="Segoe UI" w:cs="Segoe UI"/>
        </w:rPr>
        <w:t xml:space="preserve"> </w:t>
      </w:r>
      <w:r w:rsidR="00855AF5" w:rsidRPr="00BA0F7A">
        <w:rPr>
          <w:rFonts w:ascii="Segoe UI" w:hAnsi="Segoe UI" w:cs="Segoe UI"/>
          <w:spacing w:val="-1"/>
        </w:rPr>
        <w:t>three</w:t>
      </w:r>
      <w:r w:rsidR="00855AF5" w:rsidRPr="00BA0F7A">
        <w:rPr>
          <w:rFonts w:ascii="Segoe UI" w:hAnsi="Segoe UI" w:cs="Segoe UI"/>
        </w:rPr>
        <w:t xml:space="preserve"> </w:t>
      </w:r>
      <w:r w:rsidR="00855AF5" w:rsidRPr="00BA0F7A">
        <w:rPr>
          <w:rFonts w:ascii="Segoe UI" w:hAnsi="Segoe UI" w:cs="Segoe UI"/>
          <w:spacing w:val="-1"/>
        </w:rPr>
        <w:t>oldest</w:t>
      </w:r>
      <w:r w:rsidR="00855AF5" w:rsidRPr="00BA0F7A">
        <w:rPr>
          <w:rFonts w:ascii="Segoe UI" w:hAnsi="Segoe UI" w:cs="Segoe UI"/>
        </w:rPr>
        <w:t xml:space="preserve"> </w:t>
      </w:r>
      <w:r w:rsidR="00855AF5" w:rsidRPr="005F25C8">
        <w:rPr>
          <w:rFonts w:ascii="Segoe UI" w:hAnsi="Segoe UI" w:cs="Segoe UI"/>
          <w:spacing w:val="-1"/>
        </w:rPr>
        <w:t>covered</w:t>
      </w:r>
      <w:r w:rsidR="00855AF5" w:rsidRPr="005F25C8">
        <w:rPr>
          <w:rFonts w:ascii="Segoe UI" w:hAnsi="Segoe UI" w:cs="Segoe UI"/>
        </w:rPr>
        <w:t xml:space="preserve"> </w:t>
      </w:r>
      <w:r w:rsidR="00855AF5" w:rsidRPr="005F25C8">
        <w:rPr>
          <w:rFonts w:ascii="Segoe UI" w:hAnsi="Segoe UI" w:cs="Segoe UI"/>
          <w:spacing w:val="-1"/>
        </w:rPr>
        <w:t>children</w:t>
      </w:r>
      <w:r w:rsidR="00855AF5" w:rsidRPr="005F25C8">
        <w:rPr>
          <w:rFonts w:ascii="Segoe UI" w:hAnsi="Segoe UI" w:cs="Segoe UI"/>
        </w:rPr>
        <w:t xml:space="preserve"> </w:t>
      </w:r>
      <w:r w:rsidR="00855AF5" w:rsidRPr="005F25C8">
        <w:rPr>
          <w:rFonts w:ascii="Segoe UI" w:hAnsi="Segoe UI" w:cs="Segoe UI"/>
          <w:spacing w:val="-1"/>
        </w:rPr>
        <w:t>under</w:t>
      </w:r>
      <w:r w:rsidR="00855AF5" w:rsidRPr="005F25C8">
        <w:rPr>
          <w:rFonts w:ascii="Segoe UI" w:hAnsi="Segoe UI" w:cs="Segoe UI"/>
        </w:rPr>
        <w:t xml:space="preserve"> </w:t>
      </w:r>
      <w:r w:rsidR="00855AF5" w:rsidRPr="005F25C8">
        <w:rPr>
          <w:rFonts w:ascii="Segoe UI" w:hAnsi="Segoe UI" w:cs="Segoe UI"/>
          <w:spacing w:val="-1"/>
        </w:rPr>
        <w:t>21</w:t>
      </w:r>
      <w:r w:rsidR="00855AF5" w:rsidRPr="005F25C8">
        <w:rPr>
          <w:rFonts w:ascii="Segoe UI" w:hAnsi="Segoe UI" w:cs="Segoe UI"/>
          <w:spacing w:val="30"/>
        </w:rPr>
        <w:t xml:space="preserve"> </w:t>
      </w:r>
      <w:r w:rsidR="00855AF5" w:rsidRPr="005F25C8">
        <w:rPr>
          <w:rFonts w:ascii="Segoe UI" w:hAnsi="Segoe UI" w:cs="Segoe UI"/>
        </w:rPr>
        <w:t>for a family coverage.</w:t>
      </w:r>
    </w:p>
    <w:p w14:paraId="79547482" w14:textId="77777777" w:rsidR="00714220" w:rsidRPr="005F25C8" w:rsidRDefault="00714220" w:rsidP="00714220">
      <w:pPr>
        <w:pStyle w:val="BodyText"/>
        <w:tabs>
          <w:tab w:val="left" w:pos="649"/>
        </w:tabs>
        <w:spacing w:line="276" w:lineRule="auto"/>
        <w:ind w:left="360" w:right="576" w:firstLine="0"/>
        <w:rPr>
          <w:rFonts w:ascii="Segoe UI" w:hAnsi="Segoe UI" w:cs="Segoe UI"/>
        </w:rPr>
      </w:pPr>
    </w:p>
    <w:p w14:paraId="2F0F1F9B" w14:textId="48D0DEF2" w:rsidR="005420FD" w:rsidRPr="00714220" w:rsidRDefault="005579EA" w:rsidP="2540F8ED">
      <w:pPr>
        <w:pStyle w:val="BodyText"/>
        <w:numPr>
          <w:ilvl w:val="0"/>
          <w:numId w:val="15"/>
        </w:numPr>
        <w:tabs>
          <w:tab w:val="left" w:pos="648"/>
        </w:tabs>
        <w:spacing w:before="2" w:line="275" w:lineRule="auto"/>
        <w:ind w:right="585"/>
        <w:rPr>
          <w:rFonts w:ascii="Segoe UI" w:hAnsi="Segoe UI" w:cs="Segoe UI"/>
        </w:rPr>
      </w:pPr>
      <w:r w:rsidRPr="2540F8ED">
        <w:rPr>
          <w:rFonts w:ascii="Segoe UI" w:hAnsi="Segoe UI" w:cs="Segoe UI"/>
          <w:color w:val="000000" w:themeColor="text1"/>
        </w:rPr>
        <w:t>Provide o</w:t>
      </w:r>
      <w:r w:rsidR="003B0F63" w:rsidRPr="2540F8ED">
        <w:rPr>
          <w:rFonts w:ascii="Segoe UI" w:hAnsi="Segoe UI" w:cs="Segoe UI"/>
          <w:color w:val="000000" w:themeColor="text1"/>
        </w:rPr>
        <w:t xml:space="preserve">ne </w:t>
      </w:r>
      <w:r w:rsidR="003B0F63" w:rsidRPr="2540F8ED">
        <w:rPr>
          <w:rFonts w:ascii="Segoe UI" w:hAnsi="Segoe UI" w:cs="Segoe UI"/>
          <w:b/>
          <w:bCs/>
          <w:color w:val="000000" w:themeColor="text1"/>
        </w:rPr>
        <w:t>single</w:t>
      </w:r>
      <w:r w:rsidR="003B0F63" w:rsidRPr="2540F8ED">
        <w:rPr>
          <w:rFonts w:ascii="Segoe UI" w:hAnsi="Segoe UI" w:cs="Segoe UI"/>
          <w:color w:val="000000" w:themeColor="text1"/>
        </w:rPr>
        <w:t xml:space="preserve"> actuarial certification per the requirements in </w:t>
      </w:r>
      <w:r w:rsidR="003B0F63" w:rsidRPr="2540F8ED">
        <w:rPr>
          <w:rFonts w:ascii="Segoe UI" w:hAnsi="Segoe UI" w:cs="Segoe UI"/>
        </w:rPr>
        <w:t>45 CFR §156.135</w:t>
      </w:r>
      <w:r w:rsidR="00A4668A" w:rsidRPr="2540F8ED">
        <w:rPr>
          <w:rFonts w:ascii="Segoe UI" w:hAnsi="Segoe UI" w:cs="Segoe UI"/>
        </w:rPr>
        <w:t xml:space="preserve"> </w:t>
      </w:r>
      <w:r w:rsidR="003B0F63" w:rsidRPr="2540F8ED">
        <w:rPr>
          <w:rFonts w:ascii="Segoe UI" w:hAnsi="Segoe UI" w:cs="Segoe UI"/>
        </w:rPr>
        <w:t>and WAC 284-58-033</w:t>
      </w:r>
      <w:r w:rsidR="00B43760" w:rsidRPr="2540F8ED">
        <w:rPr>
          <w:rFonts w:ascii="Segoe UI" w:hAnsi="Segoe UI" w:cs="Segoe UI"/>
        </w:rPr>
        <w:t>.</w:t>
      </w:r>
    </w:p>
    <w:p w14:paraId="74ADF239" w14:textId="77777777" w:rsidR="00714220" w:rsidRPr="009539C0" w:rsidRDefault="00714220" w:rsidP="00714220">
      <w:pPr>
        <w:pStyle w:val="BodyText"/>
        <w:widowControl/>
        <w:tabs>
          <w:tab w:val="left" w:pos="648"/>
        </w:tabs>
        <w:autoSpaceDE w:val="0"/>
        <w:autoSpaceDN w:val="0"/>
        <w:adjustRightInd w:val="0"/>
        <w:spacing w:before="58" w:line="275" w:lineRule="auto"/>
        <w:ind w:left="0" w:right="340" w:firstLine="0"/>
        <w:rPr>
          <w:rFonts w:ascii="Segoe UI" w:hAnsi="Segoe UI" w:cs="Segoe UI"/>
        </w:rPr>
      </w:pPr>
    </w:p>
    <w:p w14:paraId="281B814E" w14:textId="7CBB3DED" w:rsidR="00714220" w:rsidRDefault="009539C0" w:rsidP="2540F8ED">
      <w:pPr>
        <w:pStyle w:val="BodyText"/>
        <w:numPr>
          <w:ilvl w:val="0"/>
          <w:numId w:val="15"/>
        </w:numPr>
        <w:tabs>
          <w:tab w:val="left" w:pos="648"/>
        </w:tabs>
        <w:spacing w:before="2" w:line="275" w:lineRule="auto"/>
        <w:ind w:right="585"/>
        <w:rPr>
          <w:rFonts w:ascii="Segoe UI" w:hAnsi="Segoe UI" w:cs="Segoe UI"/>
          <w:color w:val="000000"/>
        </w:rPr>
      </w:pPr>
      <w:r w:rsidRPr="2540F8ED">
        <w:rPr>
          <w:rFonts w:ascii="Segoe UI" w:hAnsi="Segoe UI" w:cs="Segoe UI"/>
          <w:color w:val="000000" w:themeColor="text1"/>
        </w:rPr>
        <w:t>Please provide a list of separate risk pools you are proposing in the filing.</w:t>
      </w:r>
    </w:p>
    <w:p w14:paraId="5AFCD79E" w14:textId="33D8EE27" w:rsidR="005348D9" w:rsidRDefault="009539C0" w:rsidP="00B8473D">
      <w:pPr>
        <w:pStyle w:val="BodyText"/>
        <w:numPr>
          <w:ilvl w:val="1"/>
          <w:numId w:val="17"/>
        </w:numPr>
        <w:tabs>
          <w:tab w:val="left" w:pos="540"/>
        </w:tabs>
        <w:spacing w:before="2" w:line="275" w:lineRule="auto"/>
        <w:ind w:right="585"/>
        <w:rPr>
          <w:rFonts w:ascii="Segoe UI" w:hAnsi="Segoe UI" w:cs="Segoe UI"/>
          <w:color w:val="000000"/>
        </w:rPr>
      </w:pPr>
      <w:r w:rsidRPr="00714220">
        <w:rPr>
          <w:rFonts w:ascii="Segoe UI" w:hAnsi="Segoe UI" w:cs="Segoe UI"/>
          <w:color w:val="000000"/>
        </w:rPr>
        <w:t>For each separate risk pool listed, define the applicable school names, classificatio</w:t>
      </w:r>
      <w:r w:rsidR="005348D9" w:rsidRPr="00714220">
        <w:rPr>
          <w:rFonts w:ascii="Segoe UI" w:hAnsi="Segoe UI" w:cs="Segoe UI"/>
          <w:color w:val="000000"/>
        </w:rPr>
        <w:t>ns, forms and plans that apply.</w:t>
      </w:r>
    </w:p>
    <w:p w14:paraId="1E601551" w14:textId="45CC7076" w:rsidR="00FB5078" w:rsidRDefault="009539C0" w:rsidP="00B8473D">
      <w:pPr>
        <w:pStyle w:val="BodyText"/>
        <w:numPr>
          <w:ilvl w:val="1"/>
          <w:numId w:val="17"/>
        </w:numPr>
        <w:tabs>
          <w:tab w:val="left" w:pos="540"/>
        </w:tabs>
        <w:spacing w:before="2" w:line="275" w:lineRule="auto"/>
        <w:ind w:right="585"/>
        <w:rPr>
          <w:rFonts w:ascii="Segoe UI" w:hAnsi="Segoe UI" w:cs="Segoe UI"/>
          <w:color w:val="000000"/>
        </w:rPr>
      </w:pPr>
      <w:r w:rsidRPr="002A0EF9">
        <w:rPr>
          <w:rFonts w:ascii="Segoe UI" w:hAnsi="Segoe UI" w:cs="Segoe UI"/>
          <w:color w:val="000000"/>
        </w:rPr>
        <w:t>For each risk pool</w:t>
      </w:r>
      <w:r w:rsidR="005348D9" w:rsidRPr="002A0EF9">
        <w:rPr>
          <w:rFonts w:ascii="Segoe UI" w:hAnsi="Segoe UI" w:cs="Segoe UI"/>
          <w:color w:val="000000"/>
        </w:rPr>
        <w:t>,</w:t>
      </w:r>
      <w:r w:rsidRPr="002A0EF9">
        <w:rPr>
          <w:rFonts w:ascii="Segoe UI" w:hAnsi="Segoe UI" w:cs="Segoe UI"/>
          <w:color w:val="000000"/>
        </w:rPr>
        <w:t xml:space="preserve"> provide the actual (unadjusted) experience. State the experience period, numbe</w:t>
      </w:r>
      <w:r w:rsidR="00D66795">
        <w:rPr>
          <w:rFonts w:ascii="Segoe UI" w:hAnsi="Segoe UI" w:cs="Segoe UI"/>
          <w:color w:val="000000"/>
        </w:rPr>
        <w:t>r of member months,</w:t>
      </w:r>
      <w:r w:rsidRPr="002A0EF9">
        <w:rPr>
          <w:rFonts w:ascii="Segoe UI" w:hAnsi="Segoe UI" w:cs="Segoe UI"/>
          <w:color w:val="000000"/>
        </w:rPr>
        <w:t xml:space="preserve"> earned premium</w:t>
      </w:r>
      <w:r w:rsidR="00D66795">
        <w:rPr>
          <w:rFonts w:ascii="Segoe UI" w:hAnsi="Segoe UI" w:cs="Segoe UI"/>
          <w:color w:val="000000"/>
        </w:rPr>
        <w:t>s</w:t>
      </w:r>
      <w:r w:rsidRPr="002A0EF9">
        <w:rPr>
          <w:rFonts w:ascii="Segoe UI" w:hAnsi="Segoe UI" w:cs="Segoe UI"/>
          <w:color w:val="000000"/>
        </w:rPr>
        <w:t xml:space="preserve">, </w:t>
      </w:r>
      <w:r w:rsidR="004F2249">
        <w:rPr>
          <w:rFonts w:ascii="Segoe UI" w:hAnsi="Segoe UI" w:cs="Segoe UI"/>
          <w:color w:val="000000"/>
        </w:rPr>
        <w:t xml:space="preserve">paid claims, </w:t>
      </w:r>
      <w:r w:rsidRPr="002A0EF9">
        <w:rPr>
          <w:rFonts w:ascii="Segoe UI" w:hAnsi="Segoe UI" w:cs="Segoe UI"/>
          <w:color w:val="000000"/>
        </w:rPr>
        <w:t>incurred claims, expenses</w:t>
      </w:r>
      <w:r w:rsidR="003C3DDB">
        <w:rPr>
          <w:rFonts w:ascii="Segoe UI" w:hAnsi="Segoe UI" w:cs="Segoe UI"/>
          <w:color w:val="000000"/>
        </w:rPr>
        <w:t>,</w:t>
      </w:r>
      <w:r w:rsidRPr="002A0EF9">
        <w:rPr>
          <w:rFonts w:ascii="Segoe UI" w:hAnsi="Segoe UI" w:cs="Segoe UI"/>
          <w:color w:val="000000"/>
        </w:rPr>
        <w:t xml:space="preserve"> and loss ratio for each period. Please include any other actual experience that you think is necessary to support your rates. </w:t>
      </w:r>
      <w:r w:rsidR="00FB5078" w:rsidRPr="002A0EF9">
        <w:rPr>
          <w:rFonts w:ascii="Segoe UI" w:hAnsi="Segoe UI" w:cs="Segoe UI"/>
          <w:color w:val="000000"/>
        </w:rPr>
        <w:t xml:space="preserve">Credibility should also be addressed. The credibility model or standards used should be defined. Any changes </w:t>
      </w:r>
      <w:r w:rsidR="003C3DDB">
        <w:rPr>
          <w:rFonts w:ascii="Segoe UI" w:hAnsi="Segoe UI" w:cs="Segoe UI"/>
          <w:color w:val="000000"/>
        </w:rPr>
        <w:t>to</w:t>
      </w:r>
      <w:r w:rsidR="00FB5078" w:rsidRPr="002A0EF9">
        <w:rPr>
          <w:rFonts w:ascii="Segoe UI" w:hAnsi="Segoe UI" w:cs="Segoe UI"/>
          <w:color w:val="000000"/>
        </w:rPr>
        <w:t xml:space="preserve"> </w:t>
      </w:r>
      <w:r w:rsidR="003C3DDB">
        <w:rPr>
          <w:rFonts w:ascii="Segoe UI" w:hAnsi="Segoe UI" w:cs="Segoe UI"/>
          <w:color w:val="000000"/>
        </w:rPr>
        <w:t>your</w:t>
      </w:r>
      <w:r w:rsidR="00FB5078" w:rsidRPr="002A0EF9">
        <w:rPr>
          <w:rFonts w:ascii="Segoe UI" w:hAnsi="Segoe UI" w:cs="Segoe UI"/>
          <w:color w:val="000000"/>
        </w:rPr>
        <w:t xml:space="preserve"> credibility methodology from last year should be identified and justified.</w:t>
      </w:r>
    </w:p>
    <w:p w14:paraId="0ED1C43E" w14:textId="5E30930A" w:rsidR="004F2249" w:rsidRDefault="004F2249" w:rsidP="00B8473D">
      <w:pPr>
        <w:pStyle w:val="BodyText"/>
        <w:numPr>
          <w:ilvl w:val="1"/>
          <w:numId w:val="17"/>
        </w:numPr>
        <w:tabs>
          <w:tab w:val="left" w:pos="540"/>
        </w:tabs>
        <w:spacing w:before="2" w:line="275" w:lineRule="auto"/>
        <w:ind w:right="585"/>
        <w:rPr>
          <w:rFonts w:ascii="Segoe UI" w:hAnsi="Segoe UI" w:cs="Segoe UI"/>
          <w:color w:val="000000"/>
        </w:rPr>
      </w:pPr>
      <w:r>
        <w:rPr>
          <w:rFonts w:ascii="Segoe UI" w:hAnsi="Segoe UI" w:cs="Segoe UI"/>
          <w:color w:val="000000"/>
        </w:rPr>
        <w:t xml:space="preserve">Describe the methodology used to develop your trend. </w:t>
      </w:r>
    </w:p>
    <w:p w14:paraId="59E5E069" w14:textId="0C757E3A" w:rsidR="004F2249" w:rsidRDefault="004F2249" w:rsidP="00B8473D">
      <w:pPr>
        <w:pStyle w:val="BodyText"/>
        <w:numPr>
          <w:ilvl w:val="2"/>
          <w:numId w:val="17"/>
        </w:numPr>
        <w:tabs>
          <w:tab w:val="left" w:pos="540"/>
        </w:tabs>
        <w:spacing w:before="2" w:line="275" w:lineRule="auto"/>
        <w:ind w:left="1350" w:right="585"/>
        <w:rPr>
          <w:rFonts w:ascii="Segoe UI" w:hAnsi="Segoe UI" w:cs="Segoe UI"/>
          <w:color w:val="000000"/>
        </w:rPr>
      </w:pPr>
      <w:r>
        <w:rPr>
          <w:rFonts w:ascii="Segoe UI" w:hAnsi="Segoe UI" w:cs="Segoe UI"/>
          <w:color w:val="000000"/>
        </w:rPr>
        <w:t>Identify the data used to develop your trend and address its credibility.</w:t>
      </w:r>
    </w:p>
    <w:p w14:paraId="1938E227" w14:textId="4DDDB14D" w:rsidR="004F2249" w:rsidRDefault="004F2249" w:rsidP="00B8473D">
      <w:pPr>
        <w:pStyle w:val="BodyText"/>
        <w:numPr>
          <w:ilvl w:val="2"/>
          <w:numId w:val="17"/>
        </w:numPr>
        <w:tabs>
          <w:tab w:val="left" w:pos="540"/>
        </w:tabs>
        <w:spacing w:before="2" w:line="275" w:lineRule="auto"/>
        <w:ind w:left="1350" w:right="585"/>
        <w:rPr>
          <w:rFonts w:ascii="Segoe UI" w:hAnsi="Segoe UI" w:cs="Segoe UI"/>
          <w:color w:val="000000"/>
        </w:rPr>
      </w:pPr>
      <w:r>
        <w:rPr>
          <w:rFonts w:ascii="Segoe UI" w:hAnsi="Segoe UI" w:cs="Segoe UI"/>
          <w:color w:val="000000"/>
        </w:rPr>
        <w:t>Identify how you considered cost</w:t>
      </w:r>
      <w:r w:rsidR="00406180">
        <w:rPr>
          <w:rFonts w:ascii="Segoe UI" w:hAnsi="Segoe UI" w:cs="Segoe UI"/>
          <w:color w:val="000000"/>
        </w:rPr>
        <w:t>s</w:t>
      </w:r>
      <w:r>
        <w:rPr>
          <w:rFonts w:ascii="Segoe UI" w:hAnsi="Segoe UI" w:cs="Segoe UI"/>
          <w:color w:val="000000"/>
        </w:rPr>
        <w:t xml:space="preserve"> and utilization</w:t>
      </w:r>
      <w:r w:rsidR="00406180">
        <w:rPr>
          <w:rFonts w:ascii="Segoe UI" w:hAnsi="Segoe UI" w:cs="Segoe UI"/>
          <w:color w:val="000000"/>
        </w:rPr>
        <w:t xml:space="preserve"> specific to the proposed Washington State service area in your trend development.</w:t>
      </w:r>
    </w:p>
    <w:p w14:paraId="13763E8C" w14:textId="3DD6017B" w:rsidR="004F2249" w:rsidRPr="008C704B" w:rsidRDefault="004F2249" w:rsidP="00B8473D">
      <w:pPr>
        <w:pStyle w:val="BodyText"/>
        <w:numPr>
          <w:ilvl w:val="2"/>
          <w:numId w:val="17"/>
        </w:numPr>
        <w:tabs>
          <w:tab w:val="left" w:pos="540"/>
        </w:tabs>
        <w:spacing w:before="2" w:line="275" w:lineRule="auto"/>
        <w:ind w:left="1350" w:right="585"/>
        <w:rPr>
          <w:rFonts w:ascii="Segoe UI" w:hAnsi="Segoe UI" w:cs="Segoe UI"/>
          <w:color w:val="000000"/>
        </w:rPr>
      </w:pPr>
      <w:r w:rsidRPr="008C704B">
        <w:rPr>
          <w:rFonts w:ascii="Segoe UI" w:hAnsi="Segoe UI" w:cs="Segoe UI"/>
          <w:color w:val="000000"/>
        </w:rPr>
        <w:t xml:space="preserve">Breakdown your trend </w:t>
      </w:r>
      <w:r w:rsidR="00406180">
        <w:rPr>
          <w:rFonts w:ascii="Segoe UI" w:hAnsi="Segoe UI" w:cs="Segoe UI"/>
          <w:color w:val="000000"/>
        </w:rPr>
        <w:t xml:space="preserve">estimate </w:t>
      </w:r>
      <w:r w:rsidRPr="008C704B">
        <w:rPr>
          <w:rFonts w:ascii="Segoe UI" w:hAnsi="Segoe UI" w:cs="Segoe UI"/>
          <w:color w:val="000000"/>
        </w:rPr>
        <w:t>into medical and prescription drug trend</w:t>
      </w:r>
      <w:r w:rsidR="00406180">
        <w:rPr>
          <w:rFonts w:ascii="Segoe UI" w:hAnsi="Segoe UI" w:cs="Segoe UI"/>
          <w:color w:val="000000"/>
        </w:rPr>
        <w:t xml:space="preserve"> components</w:t>
      </w:r>
      <w:r w:rsidRPr="008C704B">
        <w:rPr>
          <w:rFonts w:ascii="Segoe UI" w:hAnsi="Segoe UI" w:cs="Segoe UI"/>
          <w:color w:val="000000"/>
        </w:rPr>
        <w:t>.</w:t>
      </w:r>
    </w:p>
    <w:p w14:paraId="40F0F534" w14:textId="77777777" w:rsidR="00714220" w:rsidRPr="00714220" w:rsidRDefault="00714220" w:rsidP="00714220">
      <w:pPr>
        <w:pStyle w:val="BodyText"/>
        <w:tabs>
          <w:tab w:val="left" w:pos="540"/>
        </w:tabs>
        <w:spacing w:before="2" w:line="275" w:lineRule="auto"/>
        <w:ind w:left="360" w:right="585" w:firstLine="0"/>
        <w:rPr>
          <w:rFonts w:ascii="Segoe UI" w:hAnsi="Segoe UI" w:cs="Segoe UI"/>
        </w:rPr>
      </w:pPr>
    </w:p>
    <w:p w14:paraId="0FDA5143" w14:textId="416D8FE7" w:rsidR="00FB5078" w:rsidRDefault="00FB5078" w:rsidP="2540F8ED">
      <w:pPr>
        <w:pStyle w:val="BodyText"/>
        <w:numPr>
          <w:ilvl w:val="0"/>
          <w:numId w:val="15"/>
        </w:numPr>
        <w:tabs>
          <w:tab w:val="left" w:pos="540"/>
        </w:tabs>
        <w:spacing w:before="2" w:line="275" w:lineRule="auto"/>
        <w:ind w:right="585"/>
        <w:rPr>
          <w:rFonts w:ascii="Segoe UI" w:hAnsi="Segoe UI" w:cs="Segoe UI"/>
        </w:rPr>
      </w:pPr>
      <w:r w:rsidRPr="2540F8ED">
        <w:rPr>
          <w:rFonts w:ascii="Segoe UI" w:hAnsi="Segoe UI" w:cs="Segoe UI"/>
          <w:color w:val="000000" w:themeColor="text1"/>
        </w:rPr>
        <w:t>List</w:t>
      </w:r>
      <w:r w:rsidRPr="2540F8ED">
        <w:rPr>
          <w:rFonts w:ascii="Segoe UI" w:hAnsi="Segoe UI" w:cs="Segoe UI"/>
        </w:rPr>
        <w:t xml:space="preserve"> all changes in underlying assumptions from th</w:t>
      </w:r>
      <w:r w:rsidR="00926519" w:rsidRPr="2540F8ED">
        <w:rPr>
          <w:rFonts w:ascii="Segoe UI" w:hAnsi="Segoe UI" w:cs="Segoe UI"/>
        </w:rPr>
        <w:t>ose</w:t>
      </w:r>
      <w:r w:rsidRPr="2540F8ED">
        <w:rPr>
          <w:rFonts w:ascii="Segoe UI" w:hAnsi="Segoe UI" w:cs="Segoe UI"/>
        </w:rPr>
        <w:t xml:space="preserve"> of last year. This list should include all </w:t>
      </w:r>
      <w:r w:rsidRPr="2540F8ED">
        <w:rPr>
          <w:rFonts w:ascii="Segoe UI" w:hAnsi="Segoe UI" w:cs="Segoe UI"/>
        </w:rPr>
        <w:lastRenderedPageBreak/>
        <w:t>changes in the rating methodology or model, service area, market, and expense loading (e.g., requested profit margin). For each item listed, state where the corresponding justification or supporting documentation is provided in the rate filing.</w:t>
      </w:r>
    </w:p>
    <w:p w14:paraId="4A140429" w14:textId="77777777" w:rsidR="00714220" w:rsidRDefault="00714220" w:rsidP="00714220">
      <w:pPr>
        <w:pStyle w:val="BodyText"/>
        <w:tabs>
          <w:tab w:val="left" w:pos="540"/>
        </w:tabs>
        <w:spacing w:before="2" w:line="275" w:lineRule="auto"/>
        <w:ind w:left="360" w:right="585" w:firstLine="0"/>
        <w:rPr>
          <w:rFonts w:ascii="Segoe UI" w:hAnsi="Segoe UI" w:cs="Segoe UI"/>
        </w:rPr>
      </w:pPr>
    </w:p>
    <w:p w14:paraId="6C7C75C8" w14:textId="2EE2B3AF" w:rsidR="00015116" w:rsidRDefault="00015116" w:rsidP="2540F8ED">
      <w:pPr>
        <w:pStyle w:val="BodyText"/>
        <w:numPr>
          <w:ilvl w:val="0"/>
          <w:numId w:val="15"/>
        </w:numPr>
        <w:tabs>
          <w:tab w:val="left" w:pos="540"/>
        </w:tabs>
        <w:spacing w:before="2" w:line="275" w:lineRule="auto"/>
        <w:ind w:right="585"/>
        <w:rPr>
          <w:rFonts w:ascii="Segoe UI" w:hAnsi="Segoe UI" w:cs="Segoe UI"/>
        </w:rPr>
      </w:pPr>
      <w:bookmarkStart w:id="1" w:name="_Hlk127192782"/>
      <w:r w:rsidRPr="2540F8ED">
        <w:rPr>
          <w:rFonts w:ascii="Segoe UI" w:hAnsi="Segoe UI" w:cs="Segoe UI"/>
        </w:rPr>
        <w:t xml:space="preserve">Mental Health and Substance Use Disorder </w:t>
      </w:r>
      <w:bookmarkEnd w:id="1"/>
      <w:r w:rsidRPr="2540F8ED">
        <w:rPr>
          <w:rFonts w:ascii="Segoe UI" w:hAnsi="Segoe UI" w:cs="Segoe UI"/>
        </w:rPr>
        <w:t>(MH/SUD) Financial Requirement Parity</w:t>
      </w:r>
    </w:p>
    <w:p w14:paraId="3EF70F82" w14:textId="7930F4A1" w:rsidR="00ED4C2B" w:rsidRDefault="00015116" w:rsidP="00B8473D">
      <w:pPr>
        <w:pStyle w:val="BodyText"/>
        <w:numPr>
          <w:ilvl w:val="1"/>
          <w:numId w:val="17"/>
        </w:numPr>
        <w:tabs>
          <w:tab w:val="left" w:pos="540"/>
        </w:tabs>
        <w:spacing w:before="2" w:line="275" w:lineRule="auto"/>
        <w:ind w:right="585"/>
        <w:rPr>
          <w:rFonts w:ascii="Segoe UI" w:hAnsi="Segoe UI" w:cs="Segoe UI"/>
        </w:rPr>
      </w:pPr>
      <w:r w:rsidRPr="2540F8ED">
        <w:rPr>
          <w:rFonts w:ascii="Segoe UI" w:hAnsi="Segoe UI" w:cs="Segoe UI"/>
          <w:color w:val="000000" w:themeColor="text1"/>
        </w:rPr>
        <w:t>Complete</w:t>
      </w:r>
      <w:r w:rsidRPr="2540F8ED">
        <w:rPr>
          <w:rFonts w:ascii="Segoe UI" w:hAnsi="Segoe UI" w:cs="Segoe UI"/>
        </w:rPr>
        <w:t xml:space="preserve"> the Mental Health and Substance Use Disorder Financial Requirement Parity Certification. The file </w:t>
      </w:r>
      <w:r w:rsidR="004B6504" w:rsidRPr="2540F8ED">
        <w:rPr>
          <w:rFonts w:ascii="Segoe UI" w:hAnsi="Segoe UI" w:cs="Segoe UI"/>
        </w:rPr>
        <w:t>“</w:t>
      </w:r>
      <w:r w:rsidR="007A4E9B" w:rsidRPr="007A4E9B">
        <w:rPr>
          <w:rFonts w:ascii="Segoe UI" w:hAnsi="Segoe UI" w:cs="Segoe UI"/>
        </w:rPr>
        <w:t>Certification - Rates - 2026 Mental Health and Substance Use Disorder Financial Req Parity</w:t>
      </w:r>
      <w:r w:rsidR="004B6504" w:rsidRPr="2540F8ED">
        <w:rPr>
          <w:rFonts w:ascii="Segoe UI" w:hAnsi="Segoe UI" w:cs="Segoe UI"/>
        </w:rPr>
        <w:t>”</w:t>
      </w:r>
      <w:r w:rsidRPr="2540F8ED">
        <w:rPr>
          <w:rFonts w:ascii="Segoe UI" w:hAnsi="Segoe UI" w:cs="Segoe UI"/>
        </w:rPr>
        <w:t xml:space="preserve"> can be found at </w:t>
      </w:r>
      <w:hyperlink r:id="rId12">
        <w:r w:rsidR="00ED4C2B" w:rsidRPr="2540F8ED">
          <w:rPr>
            <w:rStyle w:val="Hyperlink"/>
            <w:rFonts w:ascii="Segoe UI" w:hAnsi="Segoe UI" w:cs="Segoe UI"/>
          </w:rPr>
          <w:t>https://www.insurance.wa.gov/speed-market-tools-health-coverage-analysts</w:t>
        </w:r>
      </w:hyperlink>
      <w:r w:rsidRPr="2540F8ED">
        <w:rPr>
          <w:rFonts w:ascii="Segoe UI" w:hAnsi="Segoe UI" w:cs="Segoe UI"/>
        </w:rPr>
        <w:t>.</w:t>
      </w:r>
    </w:p>
    <w:p w14:paraId="4C826BCF" w14:textId="4EDBCDC4" w:rsidR="005579EA" w:rsidRPr="005579EA" w:rsidRDefault="00015116" w:rsidP="00B8473D">
      <w:pPr>
        <w:pStyle w:val="BodyText"/>
        <w:numPr>
          <w:ilvl w:val="1"/>
          <w:numId w:val="17"/>
        </w:numPr>
        <w:tabs>
          <w:tab w:val="left" w:pos="540"/>
        </w:tabs>
        <w:spacing w:before="2" w:line="275" w:lineRule="auto"/>
        <w:ind w:right="585"/>
        <w:rPr>
          <w:rFonts w:ascii="Segoe UI" w:hAnsi="Segoe UI" w:cs="Segoe UI"/>
        </w:rPr>
      </w:pPr>
      <w:r w:rsidRPr="2540F8ED">
        <w:rPr>
          <w:rFonts w:ascii="Segoe UI" w:hAnsi="Segoe UI" w:cs="Segoe UI"/>
          <w:color w:val="000000" w:themeColor="text1"/>
        </w:rPr>
        <w:t>Confirm</w:t>
      </w:r>
      <w:r w:rsidRPr="2540F8ED">
        <w:rPr>
          <w:rFonts w:ascii="Segoe UI" w:hAnsi="Segoe UI" w:cs="Segoe UI"/>
        </w:rPr>
        <w:t xml:space="preserve"> that all MH/SUD checklist documentation is submitted as requested. In particular, please </w:t>
      </w:r>
      <w:r w:rsidR="008C704B" w:rsidRPr="2540F8ED">
        <w:rPr>
          <w:rFonts w:ascii="Segoe UI" w:hAnsi="Segoe UI" w:cs="Segoe UI"/>
        </w:rPr>
        <w:t>provide an</w:t>
      </w:r>
      <w:r w:rsidRPr="2540F8ED">
        <w:rPr>
          <w:rFonts w:ascii="Segoe UI" w:hAnsi="Segoe UI" w:cs="Segoe UI"/>
        </w:rPr>
        <w:t xml:space="preserve"> Excel file that summarizes the financial requirements and demonstrates the parity testing results.</w:t>
      </w:r>
    </w:p>
    <w:sectPr w:rsidR="005579EA" w:rsidRPr="005579EA" w:rsidSect="0054179C">
      <w:headerReference w:type="even" r:id="rId13"/>
      <w:headerReference w:type="default" r:id="rId14"/>
      <w:footerReference w:type="even" r:id="rId15"/>
      <w:footerReference w:type="default" r:id="rId16"/>
      <w:headerReference w:type="first" r:id="rId17"/>
      <w:footerReference w:type="first" r:id="rId18"/>
      <w:pgSz w:w="12240" w:h="15840" w:code="1"/>
      <w:pgMar w:top="1440" w:right="720" w:bottom="1440" w:left="720" w:header="864"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46540" w14:textId="77777777" w:rsidR="00215268" w:rsidRDefault="00215268">
      <w:r>
        <w:separator/>
      </w:r>
    </w:p>
  </w:endnote>
  <w:endnote w:type="continuationSeparator" w:id="0">
    <w:p w14:paraId="72058D5C" w14:textId="77777777" w:rsidR="00215268" w:rsidRDefault="0021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FE0E5" w14:textId="77777777" w:rsidR="0036658E" w:rsidRDefault="0036658E" w:rsidP="00B20144">
    <w:pPr>
      <w:pStyle w:val="Footer"/>
      <w:spacing w:before="100" w:beforeAutospacing="1" w:after="100" w:afterAutospacing="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CA3BF" w14:textId="65CF05C8" w:rsidR="0036658E" w:rsidRPr="00B20144" w:rsidRDefault="0036658E" w:rsidP="00B20144">
    <w:pPr>
      <w:rPr>
        <w:rFonts w:ascii="Segoe UI" w:hAnsi="Segoe UI" w:cs="Segoe UI"/>
        <w:sz w:val="18"/>
        <w:szCs w:val="18"/>
      </w:rPr>
    </w:pPr>
    <w:r w:rsidRPr="00B20144">
      <w:rPr>
        <w:rFonts w:ascii="Segoe UI" w:hAnsi="Segoe UI" w:cs="Segoe UI"/>
        <w:sz w:val="18"/>
        <w:szCs w:val="20"/>
      </w:rPr>
      <w:ptab w:relativeTo="margin" w:alignment="center" w:leader="none"/>
    </w:r>
    <w:r w:rsidR="2540F8ED" w:rsidRPr="00B20144">
      <w:rPr>
        <w:rFonts w:ascii="Segoe UI" w:hAnsi="Segoe UI" w:cs="Segoe UI"/>
        <w:sz w:val="18"/>
        <w:szCs w:val="18"/>
      </w:rPr>
      <w:t xml:space="preserve">Page </w:t>
    </w:r>
    <w:r w:rsidRPr="2540F8ED">
      <w:rPr>
        <w:rFonts w:ascii="Segoe UI" w:hAnsi="Segoe UI" w:cs="Segoe UI"/>
        <w:noProof/>
        <w:sz w:val="18"/>
        <w:szCs w:val="18"/>
      </w:rPr>
      <w:fldChar w:fldCharType="begin"/>
    </w:r>
    <w:r w:rsidRPr="2540F8ED">
      <w:rPr>
        <w:rFonts w:ascii="Segoe UI" w:hAnsi="Segoe UI" w:cs="Segoe UI"/>
        <w:sz w:val="18"/>
        <w:szCs w:val="18"/>
      </w:rPr>
      <w:instrText xml:space="preserve"> PAGE  \* Arabic  \* MERGEFORMAT </w:instrText>
    </w:r>
    <w:r w:rsidRPr="2540F8ED">
      <w:rPr>
        <w:rFonts w:ascii="Segoe UI" w:hAnsi="Segoe UI" w:cs="Segoe UI"/>
        <w:sz w:val="18"/>
        <w:szCs w:val="18"/>
      </w:rPr>
      <w:fldChar w:fldCharType="separate"/>
    </w:r>
    <w:r w:rsidR="2540F8ED" w:rsidRPr="2540F8ED">
      <w:rPr>
        <w:rFonts w:ascii="Segoe UI" w:hAnsi="Segoe UI" w:cs="Segoe UI"/>
        <w:noProof/>
        <w:sz w:val="18"/>
        <w:szCs w:val="18"/>
      </w:rPr>
      <w:t>3</w:t>
    </w:r>
    <w:r w:rsidRPr="2540F8ED">
      <w:rPr>
        <w:rFonts w:ascii="Segoe UI" w:hAnsi="Segoe UI" w:cs="Segoe UI"/>
        <w:noProof/>
        <w:sz w:val="18"/>
        <w:szCs w:val="18"/>
      </w:rPr>
      <w:fldChar w:fldCharType="end"/>
    </w:r>
    <w:r w:rsidR="2540F8ED" w:rsidRPr="00B20144">
      <w:rPr>
        <w:rFonts w:ascii="Segoe UI" w:hAnsi="Segoe UI" w:cs="Segoe UI"/>
        <w:sz w:val="18"/>
        <w:szCs w:val="18"/>
      </w:rPr>
      <w:t xml:space="preserve"> of </w:t>
    </w:r>
    <w:r w:rsidRPr="2540F8ED">
      <w:rPr>
        <w:rFonts w:ascii="Segoe UI" w:hAnsi="Segoe UI" w:cs="Segoe UI"/>
        <w:noProof/>
        <w:sz w:val="18"/>
        <w:szCs w:val="18"/>
      </w:rPr>
      <w:fldChar w:fldCharType="begin"/>
    </w:r>
    <w:r w:rsidRPr="2540F8ED">
      <w:rPr>
        <w:rFonts w:ascii="Segoe UI" w:hAnsi="Segoe UI" w:cs="Segoe UI"/>
        <w:sz w:val="18"/>
        <w:szCs w:val="18"/>
      </w:rPr>
      <w:instrText xml:space="preserve"> NUMPAGES  \* Arabic  \* MERGEFORMAT </w:instrText>
    </w:r>
    <w:r w:rsidRPr="2540F8ED">
      <w:rPr>
        <w:rFonts w:ascii="Segoe UI" w:hAnsi="Segoe UI" w:cs="Segoe UI"/>
        <w:sz w:val="18"/>
        <w:szCs w:val="18"/>
      </w:rPr>
      <w:fldChar w:fldCharType="separate"/>
    </w:r>
    <w:r w:rsidR="2540F8ED" w:rsidRPr="2540F8ED">
      <w:rPr>
        <w:rFonts w:ascii="Segoe UI" w:hAnsi="Segoe UI" w:cs="Segoe UI"/>
        <w:noProof/>
        <w:sz w:val="18"/>
        <w:szCs w:val="18"/>
      </w:rPr>
      <w:t>4</w:t>
    </w:r>
    <w:r w:rsidRPr="2540F8ED">
      <w:rPr>
        <w:rFonts w:ascii="Segoe UI" w:hAnsi="Segoe UI" w:cs="Segoe UI"/>
        <w:noProof/>
        <w:sz w:val="18"/>
        <w:szCs w:val="18"/>
      </w:rPr>
      <w:fldChar w:fldCharType="end"/>
    </w:r>
    <w:r w:rsidRPr="00B20144">
      <w:rPr>
        <w:rFonts w:ascii="Segoe UI" w:hAnsi="Segoe UI" w:cs="Segoe UI"/>
        <w:sz w:val="18"/>
        <w:szCs w:val="20"/>
      </w:rPr>
      <w:ptab w:relativeTo="margin" w:alignment="right" w:leader="none"/>
    </w:r>
    <w:r w:rsidR="2540F8ED">
      <w:rPr>
        <w:rFonts w:ascii="Segoe UI" w:hAnsi="Segoe UI" w:cs="Segoe UI"/>
        <w:sz w:val="18"/>
        <w:szCs w:val="18"/>
      </w:rPr>
      <w:t>0</w:t>
    </w:r>
    <w:r w:rsidR="006A45F4">
      <w:rPr>
        <w:rFonts w:ascii="Segoe UI" w:hAnsi="Segoe UI" w:cs="Segoe UI"/>
        <w:sz w:val="18"/>
        <w:szCs w:val="18"/>
      </w:rPr>
      <w:t>4</w:t>
    </w:r>
    <w:r w:rsidR="2540F8ED">
      <w:rPr>
        <w:rFonts w:ascii="Segoe UI" w:hAnsi="Segoe UI" w:cs="Segoe UI"/>
        <w:sz w:val="18"/>
        <w:szCs w:val="18"/>
      </w:rPr>
      <w:t>/</w:t>
    </w:r>
    <w:r w:rsidR="006A45F4">
      <w:rPr>
        <w:rFonts w:ascii="Segoe UI" w:hAnsi="Segoe UI" w:cs="Segoe UI"/>
        <w:sz w:val="18"/>
        <w:szCs w:val="18"/>
      </w:rPr>
      <w:t>07</w:t>
    </w:r>
    <w:r w:rsidR="2540F8ED">
      <w:rPr>
        <w:rFonts w:ascii="Segoe UI" w:hAnsi="Segoe UI" w:cs="Segoe UI"/>
        <w:sz w:val="18"/>
        <w:szCs w:val="18"/>
      </w:rPr>
      <w:t>/202</w:t>
    </w:r>
    <w:r w:rsidR="00C65833">
      <w:rPr>
        <w:rFonts w:ascii="Segoe UI" w:hAnsi="Segoe UI" w:cs="Segoe UI"/>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21C9D" w14:textId="3842D8C4" w:rsidR="0036658E" w:rsidRPr="00B20144" w:rsidRDefault="0036658E" w:rsidP="00B20144">
    <w:pPr>
      <w:rPr>
        <w:rFonts w:ascii="Segoe UI" w:hAnsi="Segoe UI" w:cs="Segoe UI"/>
        <w:sz w:val="18"/>
        <w:szCs w:val="18"/>
      </w:rPr>
    </w:pPr>
    <w:r w:rsidRPr="00B20144">
      <w:rPr>
        <w:rFonts w:ascii="Segoe UI" w:hAnsi="Segoe UI" w:cs="Segoe UI"/>
        <w:sz w:val="18"/>
        <w:szCs w:val="20"/>
      </w:rPr>
      <w:ptab w:relativeTo="margin" w:alignment="center" w:leader="none"/>
    </w:r>
    <w:r w:rsidR="2540F8ED" w:rsidRPr="00B20144">
      <w:rPr>
        <w:rFonts w:ascii="Segoe UI" w:hAnsi="Segoe UI" w:cs="Segoe UI"/>
        <w:sz w:val="18"/>
        <w:szCs w:val="18"/>
      </w:rPr>
      <w:t xml:space="preserve">Page </w:t>
    </w:r>
    <w:r w:rsidRPr="2540F8ED">
      <w:rPr>
        <w:rFonts w:ascii="Segoe UI" w:hAnsi="Segoe UI" w:cs="Segoe UI"/>
        <w:noProof/>
        <w:sz w:val="18"/>
        <w:szCs w:val="18"/>
      </w:rPr>
      <w:fldChar w:fldCharType="begin"/>
    </w:r>
    <w:r w:rsidRPr="2540F8ED">
      <w:rPr>
        <w:rFonts w:ascii="Segoe UI" w:hAnsi="Segoe UI" w:cs="Segoe UI"/>
        <w:sz w:val="18"/>
        <w:szCs w:val="18"/>
      </w:rPr>
      <w:instrText xml:space="preserve"> PAGE  \* Arabic  \* MERGEFORMAT </w:instrText>
    </w:r>
    <w:r w:rsidRPr="2540F8ED">
      <w:rPr>
        <w:rFonts w:ascii="Segoe UI" w:hAnsi="Segoe UI" w:cs="Segoe UI"/>
        <w:sz w:val="18"/>
        <w:szCs w:val="18"/>
      </w:rPr>
      <w:fldChar w:fldCharType="separate"/>
    </w:r>
    <w:r w:rsidR="2540F8ED" w:rsidRPr="2540F8ED">
      <w:rPr>
        <w:rFonts w:ascii="Segoe UI" w:hAnsi="Segoe UI" w:cs="Segoe UI"/>
        <w:noProof/>
        <w:sz w:val="18"/>
        <w:szCs w:val="18"/>
      </w:rPr>
      <w:t>1</w:t>
    </w:r>
    <w:r w:rsidRPr="2540F8ED">
      <w:rPr>
        <w:rFonts w:ascii="Segoe UI" w:hAnsi="Segoe UI" w:cs="Segoe UI"/>
        <w:noProof/>
        <w:sz w:val="18"/>
        <w:szCs w:val="18"/>
      </w:rPr>
      <w:fldChar w:fldCharType="end"/>
    </w:r>
    <w:r w:rsidR="2540F8ED" w:rsidRPr="00B20144">
      <w:rPr>
        <w:rFonts w:ascii="Segoe UI" w:hAnsi="Segoe UI" w:cs="Segoe UI"/>
        <w:sz w:val="18"/>
        <w:szCs w:val="18"/>
      </w:rPr>
      <w:t xml:space="preserve"> of </w:t>
    </w:r>
    <w:r w:rsidRPr="2540F8ED">
      <w:rPr>
        <w:rFonts w:ascii="Segoe UI" w:hAnsi="Segoe UI" w:cs="Segoe UI"/>
        <w:noProof/>
        <w:sz w:val="18"/>
        <w:szCs w:val="18"/>
      </w:rPr>
      <w:fldChar w:fldCharType="begin"/>
    </w:r>
    <w:r w:rsidRPr="2540F8ED">
      <w:rPr>
        <w:rFonts w:ascii="Segoe UI" w:hAnsi="Segoe UI" w:cs="Segoe UI"/>
        <w:sz w:val="18"/>
        <w:szCs w:val="18"/>
      </w:rPr>
      <w:instrText xml:space="preserve"> NUMPAGES  \* Arabic  \* MERGEFORMAT </w:instrText>
    </w:r>
    <w:r w:rsidRPr="2540F8ED">
      <w:rPr>
        <w:rFonts w:ascii="Segoe UI" w:hAnsi="Segoe UI" w:cs="Segoe UI"/>
        <w:sz w:val="18"/>
        <w:szCs w:val="18"/>
      </w:rPr>
      <w:fldChar w:fldCharType="separate"/>
    </w:r>
    <w:r w:rsidR="2540F8ED" w:rsidRPr="2540F8ED">
      <w:rPr>
        <w:rFonts w:ascii="Segoe UI" w:hAnsi="Segoe UI" w:cs="Segoe UI"/>
        <w:noProof/>
        <w:sz w:val="18"/>
        <w:szCs w:val="18"/>
      </w:rPr>
      <w:t>4</w:t>
    </w:r>
    <w:r w:rsidRPr="2540F8ED">
      <w:rPr>
        <w:rFonts w:ascii="Segoe UI" w:hAnsi="Segoe UI" w:cs="Segoe UI"/>
        <w:noProof/>
        <w:sz w:val="18"/>
        <w:szCs w:val="18"/>
      </w:rPr>
      <w:fldChar w:fldCharType="end"/>
    </w:r>
    <w:r w:rsidRPr="00B20144">
      <w:rPr>
        <w:rFonts w:ascii="Segoe UI" w:hAnsi="Segoe UI" w:cs="Segoe UI"/>
        <w:sz w:val="18"/>
        <w:szCs w:val="20"/>
      </w:rPr>
      <w:ptab w:relativeTo="margin" w:alignment="right" w:leader="none"/>
    </w:r>
    <w:r w:rsidR="2540F8ED">
      <w:rPr>
        <w:rFonts w:ascii="Segoe UI" w:hAnsi="Segoe UI" w:cs="Segoe UI"/>
        <w:sz w:val="18"/>
        <w:szCs w:val="18"/>
      </w:rPr>
      <w:t>0</w:t>
    </w:r>
    <w:r w:rsidR="006A45F4">
      <w:rPr>
        <w:rFonts w:ascii="Segoe UI" w:hAnsi="Segoe UI" w:cs="Segoe UI"/>
        <w:sz w:val="18"/>
        <w:szCs w:val="18"/>
      </w:rPr>
      <w:t>4</w:t>
    </w:r>
    <w:r w:rsidR="2540F8ED">
      <w:rPr>
        <w:rFonts w:ascii="Segoe UI" w:hAnsi="Segoe UI" w:cs="Segoe UI"/>
        <w:sz w:val="18"/>
        <w:szCs w:val="18"/>
      </w:rPr>
      <w:t>/</w:t>
    </w:r>
    <w:r w:rsidR="006A45F4">
      <w:rPr>
        <w:rFonts w:ascii="Segoe UI" w:hAnsi="Segoe UI" w:cs="Segoe UI"/>
        <w:sz w:val="18"/>
        <w:szCs w:val="18"/>
      </w:rPr>
      <w:t>07</w:t>
    </w:r>
    <w:r w:rsidR="2540F8ED">
      <w:rPr>
        <w:rFonts w:ascii="Segoe UI" w:hAnsi="Segoe UI" w:cs="Segoe UI"/>
        <w:sz w:val="18"/>
        <w:szCs w:val="18"/>
      </w:rPr>
      <w:t>/202</w:t>
    </w:r>
    <w:r w:rsidR="002372E0">
      <w:rPr>
        <w:rFonts w:ascii="Segoe UI" w:hAnsi="Segoe UI" w:cs="Segoe UI"/>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1C021" w14:textId="77777777" w:rsidR="00215268" w:rsidRDefault="00215268">
      <w:r>
        <w:separator/>
      </w:r>
    </w:p>
  </w:footnote>
  <w:footnote w:type="continuationSeparator" w:id="0">
    <w:p w14:paraId="0B849F77" w14:textId="77777777" w:rsidR="00215268" w:rsidRDefault="002152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31423" w14:textId="77777777" w:rsidR="006A45F4" w:rsidRDefault="006A45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26D6B" w14:textId="327CCF50" w:rsidR="0036658E" w:rsidRPr="00B20144" w:rsidRDefault="2540F8ED" w:rsidP="00B20144">
    <w:pPr>
      <w:pStyle w:val="BodyText"/>
      <w:spacing w:line="265" w:lineRule="exact"/>
      <w:ind w:left="20" w:firstLine="0"/>
      <w:jc w:val="center"/>
      <w:rPr>
        <w:rFonts w:ascii="Segoe UI" w:hAnsi="Segoe UI" w:cs="Segoe UI"/>
        <w:sz w:val="18"/>
        <w:szCs w:val="18"/>
      </w:rPr>
    </w:pPr>
    <w:r>
      <w:rPr>
        <w:rFonts w:ascii="Segoe UI" w:hAnsi="Segoe UI" w:cs="Segoe UI"/>
        <w:spacing w:val="-1"/>
        <w:sz w:val="18"/>
        <w:szCs w:val="18"/>
      </w:rPr>
      <w:t>202</w:t>
    </w:r>
    <w:r w:rsidR="00C65833">
      <w:rPr>
        <w:rFonts w:ascii="Segoe UI" w:hAnsi="Segoe UI" w:cs="Segoe UI"/>
        <w:spacing w:val="-1"/>
        <w:sz w:val="18"/>
        <w:szCs w:val="18"/>
      </w:rPr>
      <w:t>5</w:t>
    </w:r>
    <w:r>
      <w:rPr>
        <w:rFonts w:ascii="Segoe UI" w:hAnsi="Segoe UI" w:cs="Segoe UI"/>
        <w:spacing w:val="-1"/>
        <w:sz w:val="18"/>
        <w:szCs w:val="18"/>
      </w:rPr>
      <w:t>-202</w:t>
    </w:r>
    <w:r w:rsidR="00C65833">
      <w:rPr>
        <w:rFonts w:ascii="Segoe UI" w:hAnsi="Segoe UI" w:cs="Segoe UI"/>
        <w:spacing w:val="-1"/>
        <w:sz w:val="18"/>
        <w:szCs w:val="18"/>
      </w:rPr>
      <w:t>6</w:t>
    </w:r>
    <w:r w:rsidRPr="006758D8">
      <w:rPr>
        <w:rFonts w:ascii="Segoe UI" w:hAnsi="Segoe UI" w:cs="Segoe UI"/>
        <w:sz w:val="18"/>
        <w:szCs w:val="18"/>
      </w:rPr>
      <w:t xml:space="preserve"> </w:t>
    </w:r>
    <w:r w:rsidRPr="006758D8">
      <w:rPr>
        <w:rFonts w:ascii="Segoe UI" w:hAnsi="Segoe UI" w:cs="Segoe UI"/>
        <w:spacing w:val="-1"/>
        <w:sz w:val="18"/>
        <w:szCs w:val="18"/>
      </w:rPr>
      <w:t>School</w:t>
    </w:r>
    <w:r w:rsidRPr="006758D8">
      <w:rPr>
        <w:rFonts w:ascii="Segoe UI" w:hAnsi="Segoe UI" w:cs="Segoe UI"/>
        <w:sz w:val="18"/>
        <w:szCs w:val="18"/>
      </w:rPr>
      <w:t xml:space="preserve"> </w:t>
    </w:r>
    <w:r w:rsidRPr="006758D8">
      <w:rPr>
        <w:rFonts w:ascii="Segoe UI" w:hAnsi="Segoe UI" w:cs="Segoe UI"/>
        <w:spacing w:val="-1"/>
        <w:sz w:val="18"/>
        <w:szCs w:val="18"/>
      </w:rPr>
      <w:t>Year</w:t>
    </w:r>
    <w:r w:rsidRPr="006758D8">
      <w:rPr>
        <w:rFonts w:ascii="Segoe UI" w:hAnsi="Segoe UI" w:cs="Segoe UI"/>
        <w:sz w:val="18"/>
        <w:szCs w:val="18"/>
      </w:rPr>
      <w:t xml:space="preserve"> </w:t>
    </w:r>
    <w:r w:rsidRPr="006758D8">
      <w:rPr>
        <w:rFonts w:ascii="Segoe UI" w:hAnsi="Segoe UI" w:cs="Segoe UI"/>
        <w:spacing w:val="-1"/>
        <w:sz w:val="18"/>
        <w:szCs w:val="18"/>
      </w:rPr>
      <w:t>Higher Education Student Health</w:t>
    </w:r>
    <w:r w:rsidRPr="006758D8">
      <w:rPr>
        <w:rFonts w:ascii="Segoe UI" w:hAnsi="Segoe UI" w:cs="Segoe UI"/>
        <w:sz w:val="18"/>
        <w:szCs w:val="18"/>
      </w:rPr>
      <w:t xml:space="preserve"> </w:t>
    </w:r>
    <w:r w:rsidRPr="006758D8">
      <w:rPr>
        <w:rFonts w:ascii="Segoe UI" w:hAnsi="Segoe UI" w:cs="Segoe UI"/>
        <w:spacing w:val="-1"/>
        <w:sz w:val="18"/>
        <w:szCs w:val="18"/>
      </w:rPr>
      <w:t>Plan</w:t>
    </w:r>
    <w:r w:rsidRPr="006758D8">
      <w:rPr>
        <w:rFonts w:ascii="Segoe UI" w:hAnsi="Segoe UI" w:cs="Segoe UI"/>
        <w:sz w:val="18"/>
        <w:szCs w:val="18"/>
      </w:rPr>
      <w:t xml:space="preserve"> </w:t>
    </w:r>
    <w:r w:rsidRPr="006758D8">
      <w:rPr>
        <w:rFonts w:ascii="Segoe UI" w:hAnsi="Segoe UI" w:cs="Segoe UI"/>
        <w:spacing w:val="-1"/>
        <w:sz w:val="18"/>
        <w:szCs w:val="18"/>
      </w:rPr>
      <w:t>(Pool)</w:t>
    </w:r>
    <w:r w:rsidRPr="006758D8">
      <w:rPr>
        <w:rFonts w:ascii="Segoe UI" w:hAnsi="Segoe UI" w:cs="Segoe UI"/>
        <w:sz w:val="18"/>
        <w:szCs w:val="18"/>
      </w:rPr>
      <w:t xml:space="preserve"> </w:t>
    </w:r>
    <w:r w:rsidRPr="006758D8">
      <w:rPr>
        <w:rFonts w:ascii="Segoe UI" w:hAnsi="Segoe UI" w:cs="Segoe UI"/>
        <w:spacing w:val="-1"/>
        <w:sz w:val="18"/>
        <w:szCs w:val="18"/>
      </w:rPr>
      <w:t>Rate</w:t>
    </w:r>
    <w:r w:rsidRPr="006758D8">
      <w:rPr>
        <w:rFonts w:ascii="Segoe UI" w:hAnsi="Segoe UI" w:cs="Segoe UI"/>
        <w:sz w:val="18"/>
        <w:szCs w:val="18"/>
      </w:rPr>
      <w:t xml:space="preserve"> </w:t>
    </w:r>
    <w:r w:rsidRPr="006758D8">
      <w:rPr>
        <w:rFonts w:ascii="Segoe UI" w:hAnsi="Segoe UI" w:cs="Segoe UI"/>
        <w:spacing w:val="-1"/>
        <w:sz w:val="18"/>
        <w:szCs w:val="18"/>
      </w:rPr>
      <w:t>Filing</w:t>
    </w:r>
    <w:r w:rsidRPr="006758D8">
      <w:rPr>
        <w:rFonts w:ascii="Segoe UI" w:hAnsi="Segoe UI" w:cs="Segoe UI"/>
        <w:sz w:val="18"/>
        <w:szCs w:val="18"/>
      </w:rPr>
      <w:t xml:space="preserve"> </w:t>
    </w:r>
    <w:r w:rsidRPr="006758D8">
      <w:rPr>
        <w:rFonts w:ascii="Segoe UI" w:hAnsi="Segoe UI" w:cs="Segoe UI"/>
        <w:spacing w:val="-1"/>
        <w:sz w:val="18"/>
        <w:szCs w:val="18"/>
      </w:rPr>
      <w:t>Checklist</w:t>
    </w:r>
  </w:p>
  <w:p w14:paraId="07CE5C90" w14:textId="728069A0" w:rsidR="0036658E" w:rsidRDefault="0036658E" w:rsidP="00B20144">
    <w:pPr>
      <w:spacing w:before="100" w:beforeAutospacing="1" w:after="100" w:afterAutospacing="1" w:line="14" w:lineRule="auto"/>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6A220" w14:textId="5DDD2933" w:rsidR="0036658E" w:rsidRDefault="0036658E" w:rsidP="00F67F52">
    <w:pPr>
      <w:pStyle w:val="Header"/>
      <w:jc w:val="center"/>
    </w:pPr>
    <w:r>
      <w:rPr>
        <w:noProof/>
      </w:rPr>
      <w:drawing>
        <wp:inline distT="0" distB="0" distL="0" distR="0" wp14:anchorId="088262C5" wp14:editId="125E4A88">
          <wp:extent cx="6400813" cy="571501"/>
          <wp:effectExtent l="0" t="0" r="0" b="0"/>
          <wp:docPr id="1" name="Picture 1"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0813" cy="5715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E29DC"/>
    <w:multiLevelType w:val="hybridMultilevel"/>
    <w:tmpl w:val="4BE04996"/>
    <w:lvl w:ilvl="0" w:tplc="61406E98">
      <w:start w:val="1"/>
      <w:numFmt w:val="decimal"/>
      <w:lvlText w:val="%1."/>
      <w:lvlJc w:val="left"/>
      <w:pPr>
        <w:ind w:left="558" w:hanging="360"/>
      </w:pPr>
      <w:rPr>
        <w:rFonts w:hint="default"/>
      </w:rPr>
    </w:lvl>
    <w:lvl w:ilvl="1" w:tplc="04090019" w:tentative="1">
      <w:start w:val="1"/>
      <w:numFmt w:val="lowerLetter"/>
      <w:lvlText w:val="%2."/>
      <w:lvlJc w:val="left"/>
      <w:pPr>
        <w:ind w:left="1278" w:hanging="360"/>
      </w:pPr>
    </w:lvl>
    <w:lvl w:ilvl="2" w:tplc="0409001B" w:tentative="1">
      <w:start w:val="1"/>
      <w:numFmt w:val="lowerRoman"/>
      <w:lvlText w:val="%3."/>
      <w:lvlJc w:val="right"/>
      <w:pPr>
        <w:ind w:left="1998" w:hanging="180"/>
      </w:pPr>
    </w:lvl>
    <w:lvl w:ilvl="3" w:tplc="0409000F" w:tentative="1">
      <w:start w:val="1"/>
      <w:numFmt w:val="decimal"/>
      <w:lvlText w:val="%4."/>
      <w:lvlJc w:val="left"/>
      <w:pPr>
        <w:ind w:left="2718" w:hanging="360"/>
      </w:pPr>
    </w:lvl>
    <w:lvl w:ilvl="4" w:tplc="04090019" w:tentative="1">
      <w:start w:val="1"/>
      <w:numFmt w:val="lowerLetter"/>
      <w:lvlText w:val="%5."/>
      <w:lvlJc w:val="left"/>
      <w:pPr>
        <w:ind w:left="3438" w:hanging="360"/>
      </w:pPr>
    </w:lvl>
    <w:lvl w:ilvl="5" w:tplc="0409001B" w:tentative="1">
      <w:start w:val="1"/>
      <w:numFmt w:val="lowerRoman"/>
      <w:lvlText w:val="%6."/>
      <w:lvlJc w:val="right"/>
      <w:pPr>
        <w:ind w:left="4158" w:hanging="180"/>
      </w:pPr>
    </w:lvl>
    <w:lvl w:ilvl="6" w:tplc="0409000F" w:tentative="1">
      <w:start w:val="1"/>
      <w:numFmt w:val="decimal"/>
      <w:lvlText w:val="%7."/>
      <w:lvlJc w:val="left"/>
      <w:pPr>
        <w:ind w:left="4878" w:hanging="360"/>
      </w:pPr>
    </w:lvl>
    <w:lvl w:ilvl="7" w:tplc="04090019" w:tentative="1">
      <w:start w:val="1"/>
      <w:numFmt w:val="lowerLetter"/>
      <w:lvlText w:val="%8."/>
      <w:lvlJc w:val="left"/>
      <w:pPr>
        <w:ind w:left="5598" w:hanging="360"/>
      </w:pPr>
    </w:lvl>
    <w:lvl w:ilvl="8" w:tplc="0409001B" w:tentative="1">
      <w:start w:val="1"/>
      <w:numFmt w:val="lowerRoman"/>
      <w:lvlText w:val="%9."/>
      <w:lvlJc w:val="right"/>
      <w:pPr>
        <w:ind w:left="6318" w:hanging="180"/>
      </w:pPr>
    </w:lvl>
  </w:abstractNum>
  <w:abstractNum w:abstractNumId="1" w15:restartNumberingAfterBreak="0">
    <w:nsid w:val="1A014C94"/>
    <w:multiLevelType w:val="multilevel"/>
    <w:tmpl w:val="7D7A4254"/>
    <w:styleLink w:val="CurrentList1"/>
    <w:lvl w:ilvl="0">
      <w:start w:val="1"/>
      <w:numFmt w:val="decimal"/>
      <w:lvlText w:val="%1."/>
      <w:lvlJc w:val="left"/>
      <w:pPr>
        <w:ind w:left="360" w:hanging="360"/>
      </w:pPr>
      <w:rPr>
        <w:rFonts w:hint="default"/>
      </w:rPr>
    </w:lvl>
    <w:lvl w:ilvl="1">
      <w:start w:val="1"/>
      <w:numFmt w:val="lowerLetter"/>
      <w:lvlText w:val="%2."/>
      <w:lvlJc w:val="left"/>
      <w:pPr>
        <w:ind w:left="630" w:hanging="360"/>
      </w:pPr>
      <w:rPr>
        <w:rFonts w:ascii="Segoe UI" w:eastAsia="Arial" w:hAnsi="Segoe UI" w:cs="Segoe U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AF534E"/>
    <w:multiLevelType w:val="hybridMultilevel"/>
    <w:tmpl w:val="5498C7D4"/>
    <w:lvl w:ilvl="0" w:tplc="067899E4">
      <w:start w:val="1"/>
      <w:numFmt w:val="decimal"/>
      <w:lvlText w:val="%1."/>
      <w:lvlJc w:val="left"/>
      <w:pPr>
        <w:ind w:left="54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00A4926"/>
    <w:multiLevelType w:val="hybridMultilevel"/>
    <w:tmpl w:val="5502C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F86311"/>
    <w:multiLevelType w:val="hybridMultilevel"/>
    <w:tmpl w:val="7F5A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3256C8"/>
    <w:multiLevelType w:val="hybridMultilevel"/>
    <w:tmpl w:val="66486E58"/>
    <w:lvl w:ilvl="0" w:tplc="3D6CD842">
      <w:start w:val="1"/>
      <w:numFmt w:val="decimal"/>
      <w:lvlText w:val="%1."/>
      <w:lvlJc w:val="left"/>
      <w:pPr>
        <w:ind w:left="360" w:hanging="360"/>
      </w:pPr>
      <w:rPr>
        <w:rFonts w:hint="default"/>
      </w:rPr>
    </w:lvl>
    <w:lvl w:ilvl="1" w:tplc="188AAC9C">
      <w:start w:val="1"/>
      <w:numFmt w:val="lowerLetter"/>
      <w:lvlText w:val="%2."/>
      <w:lvlJc w:val="left"/>
      <w:pPr>
        <w:ind w:left="900" w:hanging="360"/>
      </w:pPr>
      <w:rPr>
        <w:rFonts w:ascii="Segoe UI" w:eastAsia="Arial" w:hAnsi="Segoe UI" w:cs="Segoe U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25636F"/>
    <w:multiLevelType w:val="hybridMultilevel"/>
    <w:tmpl w:val="BE4ACC88"/>
    <w:lvl w:ilvl="0" w:tplc="28943DE2">
      <w:start w:val="1"/>
      <w:numFmt w:val="upperLetter"/>
      <w:lvlText w:val="%1."/>
      <w:lvlJc w:val="left"/>
      <w:pPr>
        <w:ind w:left="1008" w:hanging="360"/>
      </w:pPr>
      <w:rPr>
        <w:rFonts w:ascii="Arial" w:eastAsia="Arial" w:hAnsi="Arial" w:cs="Arial"/>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338375EB"/>
    <w:multiLevelType w:val="hybridMultilevel"/>
    <w:tmpl w:val="24FC641C"/>
    <w:lvl w:ilvl="0" w:tplc="FFFFFFFF">
      <w:start w:val="1"/>
      <w:numFmt w:val="decimal"/>
      <w:lvlText w:val="%1."/>
      <w:lvlJc w:val="left"/>
      <w:pPr>
        <w:ind w:left="360" w:hanging="360"/>
      </w:pPr>
      <w:rPr>
        <w:rFonts w:hint="default"/>
      </w:rPr>
    </w:lvl>
    <w:lvl w:ilvl="1" w:tplc="FFFFFFFF">
      <w:start w:val="1"/>
      <w:numFmt w:val="lowerLetter"/>
      <w:lvlText w:val="%2."/>
      <w:lvlJc w:val="left"/>
      <w:pPr>
        <w:ind w:left="900" w:hanging="360"/>
      </w:pPr>
      <w:rPr>
        <w:rFonts w:ascii="Segoe UI" w:eastAsia="Arial" w:hAnsi="Segoe UI" w:cs="Segoe UI"/>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D1228EA"/>
    <w:multiLevelType w:val="hybridMultilevel"/>
    <w:tmpl w:val="034E32FC"/>
    <w:lvl w:ilvl="0" w:tplc="3D6CD84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28C3BCB"/>
    <w:multiLevelType w:val="hybridMultilevel"/>
    <w:tmpl w:val="4F5A8F04"/>
    <w:lvl w:ilvl="0" w:tplc="3D6CD842">
      <w:start w:val="1"/>
      <w:numFmt w:val="decimal"/>
      <w:lvlText w:val="%1."/>
      <w:lvlJc w:val="left"/>
      <w:pPr>
        <w:ind w:left="558" w:hanging="360"/>
      </w:pPr>
      <w:rPr>
        <w:rFonts w:hint="default"/>
      </w:rPr>
    </w:lvl>
    <w:lvl w:ilvl="1" w:tplc="04090019" w:tentative="1">
      <w:start w:val="1"/>
      <w:numFmt w:val="lowerLetter"/>
      <w:lvlText w:val="%2."/>
      <w:lvlJc w:val="left"/>
      <w:pPr>
        <w:ind w:left="1638" w:hanging="360"/>
      </w:pPr>
    </w:lvl>
    <w:lvl w:ilvl="2" w:tplc="0409001B" w:tentative="1">
      <w:start w:val="1"/>
      <w:numFmt w:val="lowerRoman"/>
      <w:lvlText w:val="%3."/>
      <w:lvlJc w:val="right"/>
      <w:pPr>
        <w:ind w:left="2358" w:hanging="180"/>
      </w:pPr>
    </w:lvl>
    <w:lvl w:ilvl="3" w:tplc="0409000F" w:tentative="1">
      <w:start w:val="1"/>
      <w:numFmt w:val="decimal"/>
      <w:lvlText w:val="%4."/>
      <w:lvlJc w:val="left"/>
      <w:pPr>
        <w:ind w:left="3078" w:hanging="360"/>
      </w:pPr>
    </w:lvl>
    <w:lvl w:ilvl="4" w:tplc="04090019" w:tentative="1">
      <w:start w:val="1"/>
      <w:numFmt w:val="lowerLetter"/>
      <w:lvlText w:val="%5."/>
      <w:lvlJc w:val="left"/>
      <w:pPr>
        <w:ind w:left="3798" w:hanging="360"/>
      </w:pPr>
    </w:lvl>
    <w:lvl w:ilvl="5" w:tplc="0409001B" w:tentative="1">
      <w:start w:val="1"/>
      <w:numFmt w:val="lowerRoman"/>
      <w:lvlText w:val="%6."/>
      <w:lvlJc w:val="right"/>
      <w:pPr>
        <w:ind w:left="4518" w:hanging="180"/>
      </w:pPr>
    </w:lvl>
    <w:lvl w:ilvl="6" w:tplc="0409000F" w:tentative="1">
      <w:start w:val="1"/>
      <w:numFmt w:val="decimal"/>
      <w:lvlText w:val="%7."/>
      <w:lvlJc w:val="left"/>
      <w:pPr>
        <w:ind w:left="5238" w:hanging="360"/>
      </w:pPr>
    </w:lvl>
    <w:lvl w:ilvl="7" w:tplc="04090019" w:tentative="1">
      <w:start w:val="1"/>
      <w:numFmt w:val="lowerLetter"/>
      <w:lvlText w:val="%8."/>
      <w:lvlJc w:val="left"/>
      <w:pPr>
        <w:ind w:left="5958" w:hanging="360"/>
      </w:pPr>
    </w:lvl>
    <w:lvl w:ilvl="8" w:tplc="0409001B" w:tentative="1">
      <w:start w:val="1"/>
      <w:numFmt w:val="lowerRoman"/>
      <w:lvlText w:val="%9."/>
      <w:lvlJc w:val="right"/>
      <w:pPr>
        <w:ind w:left="6678" w:hanging="180"/>
      </w:pPr>
    </w:lvl>
  </w:abstractNum>
  <w:abstractNum w:abstractNumId="10" w15:restartNumberingAfterBreak="0">
    <w:nsid w:val="4F87306A"/>
    <w:multiLevelType w:val="hybridMultilevel"/>
    <w:tmpl w:val="E5BCE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B403F7"/>
    <w:multiLevelType w:val="hybridMultilevel"/>
    <w:tmpl w:val="7CA42E74"/>
    <w:lvl w:ilvl="0" w:tplc="3D6CD842">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6623E79"/>
    <w:multiLevelType w:val="hybridMultilevel"/>
    <w:tmpl w:val="7CAEC19A"/>
    <w:lvl w:ilvl="0" w:tplc="3D6CD84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790E96"/>
    <w:multiLevelType w:val="hybridMultilevel"/>
    <w:tmpl w:val="8B909BCA"/>
    <w:lvl w:ilvl="0" w:tplc="4FACF6FA">
      <w:start w:val="9"/>
      <w:numFmt w:val="lowerLetter"/>
      <w:lvlText w:val="(%1)"/>
      <w:lvlJc w:val="left"/>
      <w:pPr>
        <w:ind w:left="1008" w:hanging="360"/>
      </w:pPr>
      <w:rPr>
        <w:rFonts w:ascii="Times New Roman" w:hAnsi="Times New Roman" w:cs="Times New Roman"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4" w15:restartNumberingAfterBreak="0">
    <w:nsid w:val="67C369C0"/>
    <w:multiLevelType w:val="hybridMultilevel"/>
    <w:tmpl w:val="398C12D4"/>
    <w:lvl w:ilvl="0" w:tplc="CCC674BA">
      <w:start w:val="1"/>
      <w:numFmt w:val="decimal"/>
      <w:lvlText w:val="%1."/>
      <w:lvlJc w:val="left"/>
      <w:pPr>
        <w:ind w:left="630" w:hanging="360"/>
      </w:pPr>
      <w:rPr>
        <w:rFonts w:hint="default"/>
        <w:b w:val="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792723DE"/>
    <w:multiLevelType w:val="hybridMultilevel"/>
    <w:tmpl w:val="00BA5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23289D"/>
    <w:multiLevelType w:val="hybridMultilevel"/>
    <w:tmpl w:val="F1C6E5C0"/>
    <w:lvl w:ilvl="0" w:tplc="62548A74">
      <w:start w:val="1"/>
      <w:numFmt w:val="decimal"/>
      <w:lvlText w:val="%1."/>
      <w:lvlJc w:val="left"/>
      <w:pPr>
        <w:ind w:left="648" w:hanging="450"/>
      </w:pPr>
      <w:rPr>
        <w:rFonts w:ascii="Arial" w:eastAsia="Arial" w:hAnsi="Arial" w:hint="default"/>
        <w:spacing w:val="-1"/>
        <w:sz w:val="24"/>
        <w:szCs w:val="24"/>
      </w:rPr>
    </w:lvl>
    <w:lvl w:ilvl="1" w:tplc="F2B0D2B2">
      <w:start w:val="1"/>
      <w:numFmt w:val="lowerLetter"/>
      <w:lvlText w:val="(%2)"/>
      <w:lvlJc w:val="left"/>
      <w:pPr>
        <w:ind w:left="1188" w:hanging="361"/>
      </w:pPr>
      <w:rPr>
        <w:rFonts w:ascii="Arial" w:eastAsia="Arial" w:hAnsi="Arial" w:hint="default"/>
        <w:spacing w:val="-1"/>
        <w:sz w:val="24"/>
        <w:szCs w:val="24"/>
      </w:rPr>
    </w:lvl>
    <w:lvl w:ilvl="2" w:tplc="9B06A31A">
      <w:start w:val="1"/>
      <w:numFmt w:val="bullet"/>
      <w:lvlText w:val="•"/>
      <w:lvlJc w:val="left"/>
      <w:pPr>
        <w:ind w:left="1188" w:hanging="361"/>
      </w:pPr>
      <w:rPr>
        <w:rFonts w:hint="default"/>
      </w:rPr>
    </w:lvl>
    <w:lvl w:ilvl="3" w:tplc="967460F0">
      <w:start w:val="1"/>
      <w:numFmt w:val="bullet"/>
      <w:lvlText w:val="•"/>
      <w:lvlJc w:val="left"/>
      <w:pPr>
        <w:ind w:left="2342" w:hanging="361"/>
      </w:pPr>
      <w:rPr>
        <w:rFonts w:hint="default"/>
      </w:rPr>
    </w:lvl>
    <w:lvl w:ilvl="4" w:tplc="4D0E867E">
      <w:start w:val="1"/>
      <w:numFmt w:val="bullet"/>
      <w:lvlText w:val="•"/>
      <w:lvlJc w:val="left"/>
      <w:pPr>
        <w:ind w:left="3496" w:hanging="361"/>
      </w:pPr>
      <w:rPr>
        <w:rFonts w:hint="default"/>
      </w:rPr>
    </w:lvl>
    <w:lvl w:ilvl="5" w:tplc="F6C6A5B0">
      <w:start w:val="1"/>
      <w:numFmt w:val="bullet"/>
      <w:lvlText w:val="•"/>
      <w:lvlJc w:val="left"/>
      <w:pPr>
        <w:ind w:left="4650" w:hanging="361"/>
      </w:pPr>
      <w:rPr>
        <w:rFonts w:hint="default"/>
      </w:rPr>
    </w:lvl>
    <w:lvl w:ilvl="6" w:tplc="D938E198">
      <w:start w:val="1"/>
      <w:numFmt w:val="bullet"/>
      <w:lvlText w:val="•"/>
      <w:lvlJc w:val="left"/>
      <w:pPr>
        <w:ind w:left="5804" w:hanging="361"/>
      </w:pPr>
      <w:rPr>
        <w:rFonts w:hint="default"/>
      </w:rPr>
    </w:lvl>
    <w:lvl w:ilvl="7" w:tplc="446C6ECE">
      <w:start w:val="1"/>
      <w:numFmt w:val="bullet"/>
      <w:lvlText w:val="•"/>
      <w:lvlJc w:val="left"/>
      <w:pPr>
        <w:ind w:left="6958" w:hanging="361"/>
      </w:pPr>
      <w:rPr>
        <w:rFonts w:hint="default"/>
      </w:rPr>
    </w:lvl>
    <w:lvl w:ilvl="8" w:tplc="6C7649A4">
      <w:start w:val="1"/>
      <w:numFmt w:val="bullet"/>
      <w:lvlText w:val="•"/>
      <w:lvlJc w:val="left"/>
      <w:pPr>
        <w:ind w:left="8112" w:hanging="361"/>
      </w:pPr>
      <w:rPr>
        <w:rFonts w:hint="default"/>
      </w:rPr>
    </w:lvl>
  </w:abstractNum>
  <w:num w:numId="1" w16cid:durableId="1246913200">
    <w:abstractNumId w:val="16"/>
  </w:num>
  <w:num w:numId="2" w16cid:durableId="1473642832">
    <w:abstractNumId w:val="2"/>
  </w:num>
  <w:num w:numId="3" w16cid:durableId="1949510777">
    <w:abstractNumId w:val="13"/>
  </w:num>
  <w:num w:numId="4" w16cid:durableId="702484263">
    <w:abstractNumId w:val="6"/>
  </w:num>
  <w:num w:numId="5" w16cid:durableId="161893364">
    <w:abstractNumId w:val="4"/>
  </w:num>
  <w:num w:numId="6" w16cid:durableId="1611469359">
    <w:abstractNumId w:val="3"/>
  </w:num>
  <w:num w:numId="7" w16cid:durableId="76556695">
    <w:abstractNumId w:val="0"/>
  </w:num>
  <w:num w:numId="8" w16cid:durableId="1550073777">
    <w:abstractNumId w:val="8"/>
  </w:num>
  <w:num w:numId="9" w16cid:durableId="593125989">
    <w:abstractNumId w:val="12"/>
  </w:num>
  <w:num w:numId="10" w16cid:durableId="870151332">
    <w:abstractNumId w:val="11"/>
  </w:num>
  <w:num w:numId="11" w16cid:durableId="425738049">
    <w:abstractNumId w:val="9"/>
  </w:num>
  <w:num w:numId="12" w16cid:durableId="885609044">
    <w:abstractNumId w:val="10"/>
  </w:num>
  <w:num w:numId="13" w16cid:durableId="1159420749">
    <w:abstractNumId w:val="14"/>
  </w:num>
  <w:num w:numId="14" w16cid:durableId="1535652609">
    <w:abstractNumId w:val="15"/>
  </w:num>
  <w:num w:numId="15" w16cid:durableId="1906136718">
    <w:abstractNumId w:val="5"/>
  </w:num>
  <w:num w:numId="16" w16cid:durableId="581450085">
    <w:abstractNumId w:val="1"/>
  </w:num>
  <w:num w:numId="17" w16cid:durableId="43976102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iver, Ben (OIC)">
    <w15:presenceInfo w15:providerId="AD" w15:userId="S::Ben.Driver@oic.wa.gov::73d6993d-c1e6-414c-b9fb-3efb27ef2e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231"/>
    <w:rsid w:val="00007E2D"/>
    <w:rsid w:val="00007F6D"/>
    <w:rsid w:val="000134A3"/>
    <w:rsid w:val="00015116"/>
    <w:rsid w:val="000174C5"/>
    <w:rsid w:val="00024C95"/>
    <w:rsid w:val="00035F7F"/>
    <w:rsid w:val="000573E9"/>
    <w:rsid w:val="00060587"/>
    <w:rsid w:val="00060CCB"/>
    <w:rsid w:val="0008788D"/>
    <w:rsid w:val="000B6E56"/>
    <w:rsid w:val="000C4E33"/>
    <w:rsid w:val="000C5901"/>
    <w:rsid w:val="000C6E64"/>
    <w:rsid w:val="000C7A3B"/>
    <w:rsid w:val="000D07FA"/>
    <w:rsid w:val="000D5A2E"/>
    <w:rsid w:val="000F2025"/>
    <w:rsid w:val="00125B29"/>
    <w:rsid w:val="0014011A"/>
    <w:rsid w:val="00157966"/>
    <w:rsid w:val="00167E30"/>
    <w:rsid w:val="00185434"/>
    <w:rsid w:val="00197A65"/>
    <w:rsid w:val="001A0C78"/>
    <w:rsid w:val="001B1AE1"/>
    <w:rsid w:val="001B302E"/>
    <w:rsid w:val="001B45DC"/>
    <w:rsid w:val="001C73EA"/>
    <w:rsid w:val="001D1CD8"/>
    <w:rsid w:val="001D7DFC"/>
    <w:rsid w:val="001E0DF0"/>
    <w:rsid w:val="001E1501"/>
    <w:rsid w:val="0020369F"/>
    <w:rsid w:val="002053FA"/>
    <w:rsid w:val="00215268"/>
    <w:rsid w:val="00224187"/>
    <w:rsid w:val="002269B9"/>
    <w:rsid w:val="00230E4A"/>
    <w:rsid w:val="00232BAE"/>
    <w:rsid w:val="00234166"/>
    <w:rsid w:val="002349EE"/>
    <w:rsid w:val="002372E0"/>
    <w:rsid w:val="00251701"/>
    <w:rsid w:val="002647F8"/>
    <w:rsid w:val="002660B9"/>
    <w:rsid w:val="00270DA2"/>
    <w:rsid w:val="00281E83"/>
    <w:rsid w:val="00284552"/>
    <w:rsid w:val="00286DD5"/>
    <w:rsid w:val="002935B8"/>
    <w:rsid w:val="00294815"/>
    <w:rsid w:val="002A0787"/>
    <w:rsid w:val="002A0EF9"/>
    <w:rsid w:val="002A46DD"/>
    <w:rsid w:val="002B4DB9"/>
    <w:rsid w:val="002E3155"/>
    <w:rsid w:val="002E352A"/>
    <w:rsid w:val="002E5DA4"/>
    <w:rsid w:val="00301AB5"/>
    <w:rsid w:val="00302D7E"/>
    <w:rsid w:val="003217D5"/>
    <w:rsid w:val="00324C5F"/>
    <w:rsid w:val="00353D9E"/>
    <w:rsid w:val="0036658E"/>
    <w:rsid w:val="003758D0"/>
    <w:rsid w:val="003777C5"/>
    <w:rsid w:val="00385E9C"/>
    <w:rsid w:val="00391560"/>
    <w:rsid w:val="003A1E28"/>
    <w:rsid w:val="003B0F63"/>
    <w:rsid w:val="003C30E2"/>
    <w:rsid w:val="003C3DDB"/>
    <w:rsid w:val="003D1F23"/>
    <w:rsid w:val="003D5856"/>
    <w:rsid w:val="003E4374"/>
    <w:rsid w:val="003F1DD1"/>
    <w:rsid w:val="003F296F"/>
    <w:rsid w:val="003F406E"/>
    <w:rsid w:val="003F50C8"/>
    <w:rsid w:val="004010FC"/>
    <w:rsid w:val="00406180"/>
    <w:rsid w:val="00412423"/>
    <w:rsid w:val="004132A8"/>
    <w:rsid w:val="00420FE9"/>
    <w:rsid w:val="00431231"/>
    <w:rsid w:val="0043513C"/>
    <w:rsid w:val="00455ECF"/>
    <w:rsid w:val="0045719C"/>
    <w:rsid w:val="0046414B"/>
    <w:rsid w:val="004743E9"/>
    <w:rsid w:val="00474697"/>
    <w:rsid w:val="004A1D3F"/>
    <w:rsid w:val="004B6504"/>
    <w:rsid w:val="004C36DE"/>
    <w:rsid w:val="004C6C35"/>
    <w:rsid w:val="004D64D6"/>
    <w:rsid w:val="004E5D0A"/>
    <w:rsid w:val="004F2249"/>
    <w:rsid w:val="004F5A16"/>
    <w:rsid w:val="004F6B65"/>
    <w:rsid w:val="004F7899"/>
    <w:rsid w:val="005147C0"/>
    <w:rsid w:val="0051692E"/>
    <w:rsid w:val="005259D8"/>
    <w:rsid w:val="005348D9"/>
    <w:rsid w:val="005351A7"/>
    <w:rsid w:val="0054179C"/>
    <w:rsid w:val="005420FD"/>
    <w:rsid w:val="005579EA"/>
    <w:rsid w:val="00566F11"/>
    <w:rsid w:val="005723EF"/>
    <w:rsid w:val="00576134"/>
    <w:rsid w:val="005818DE"/>
    <w:rsid w:val="00581D41"/>
    <w:rsid w:val="005906E4"/>
    <w:rsid w:val="005939D7"/>
    <w:rsid w:val="005A7B04"/>
    <w:rsid w:val="005C5AD8"/>
    <w:rsid w:val="005C68F0"/>
    <w:rsid w:val="005D73BF"/>
    <w:rsid w:val="005E0976"/>
    <w:rsid w:val="005E2464"/>
    <w:rsid w:val="005F25C8"/>
    <w:rsid w:val="005F3029"/>
    <w:rsid w:val="005F53C5"/>
    <w:rsid w:val="006024C3"/>
    <w:rsid w:val="00611EE9"/>
    <w:rsid w:val="006121C5"/>
    <w:rsid w:val="00630D9B"/>
    <w:rsid w:val="00654D6F"/>
    <w:rsid w:val="006574E4"/>
    <w:rsid w:val="006758D8"/>
    <w:rsid w:val="00680BDC"/>
    <w:rsid w:val="00686088"/>
    <w:rsid w:val="00686C61"/>
    <w:rsid w:val="006900B6"/>
    <w:rsid w:val="00690C00"/>
    <w:rsid w:val="0069533F"/>
    <w:rsid w:val="0069631B"/>
    <w:rsid w:val="006A1731"/>
    <w:rsid w:val="006A45F4"/>
    <w:rsid w:val="006A4D42"/>
    <w:rsid w:val="006A6A6C"/>
    <w:rsid w:val="006B0675"/>
    <w:rsid w:val="006B1E5A"/>
    <w:rsid w:val="006C6594"/>
    <w:rsid w:val="006D3C91"/>
    <w:rsid w:val="006D6BD1"/>
    <w:rsid w:val="006E16DF"/>
    <w:rsid w:val="007042CE"/>
    <w:rsid w:val="00711129"/>
    <w:rsid w:val="00714220"/>
    <w:rsid w:val="007178D8"/>
    <w:rsid w:val="007335DF"/>
    <w:rsid w:val="00736263"/>
    <w:rsid w:val="00745C92"/>
    <w:rsid w:val="007501BB"/>
    <w:rsid w:val="007840FB"/>
    <w:rsid w:val="00784FC9"/>
    <w:rsid w:val="0078584D"/>
    <w:rsid w:val="007944E5"/>
    <w:rsid w:val="007A4E9B"/>
    <w:rsid w:val="007B09EA"/>
    <w:rsid w:val="007B3F23"/>
    <w:rsid w:val="007C081B"/>
    <w:rsid w:val="007D23E6"/>
    <w:rsid w:val="007E18E0"/>
    <w:rsid w:val="007E3B52"/>
    <w:rsid w:val="008035D6"/>
    <w:rsid w:val="0082185E"/>
    <w:rsid w:val="00841BF5"/>
    <w:rsid w:val="00855AF5"/>
    <w:rsid w:val="008648F1"/>
    <w:rsid w:val="008711D8"/>
    <w:rsid w:val="0087477A"/>
    <w:rsid w:val="00895487"/>
    <w:rsid w:val="008A3B9F"/>
    <w:rsid w:val="008B13A9"/>
    <w:rsid w:val="008C0723"/>
    <w:rsid w:val="008C704B"/>
    <w:rsid w:val="008D1383"/>
    <w:rsid w:val="008D37B0"/>
    <w:rsid w:val="008F48A7"/>
    <w:rsid w:val="00902A3F"/>
    <w:rsid w:val="009062EE"/>
    <w:rsid w:val="009070EA"/>
    <w:rsid w:val="00914585"/>
    <w:rsid w:val="00915F5D"/>
    <w:rsid w:val="00926519"/>
    <w:rsid w:val="00932F0D"/>
    <w:rsid w:val="009369B8"/>
    <w:rsid w:val="00943D46"/>
    <w:rsid w:val="009539C0"/>
    <w:rsid w:val="009555EE"/>
    <w:rsid w:val="009624C9"/>
    <w:rsid w:val="00963446"/>
    <w:rsid w:val="0096698E"/>
    <w:rsid w:val="00966E80"/>
    <w:rsid w:val="009739D5"/>
    <w:rsid w:val="00977BCC"/>
    <w:rsid w:val="0098245D"/>
    <w:rsid w:val="0098489C"/>
    <w:rsid w:val="009850C7"/>
    <w:rsid w:val="009A28F2"/>
    <w:rsid w:val="009A7331"/>
    <w:rsid w:val="009B2B4C"/>
    <w:rsid w:val="009E2B29"/>
    <w:rsid w:val="00A004CC"/>
    <w:rsid w:val="00A0208F"/>
    <w:rsid w:val="00A12E1C"/>
    <w:rsid w:val="00A30C5F"/>
    <w:rsid w:val="00A314E8"/>
    <w:rsid w:val="00A31FD9"/>
    <w:rsid w:val="00A37841"/>
    <w:rsid w:val="00A37A36"/>
    <w:rsid w:val="00A44B10"/>
    <w:rsid w:val="00A4668A"/>
    <w:rsid w:val="00A620B4"/>
    <w:rsid w:val="00A752EE"/>
    <w:rsid w:val="00A81C19"/>
    <w:rsid w:val="00A83F2C"/>
    <w:rsid w:val="00A847DE"/>
    <w:rsid w:val="00AA01F0"/>
    <w:rsid w:val="00AA1DF6"/>
    <w:rsid w:val="00AA2BCB"/>
    <w:rsid w:val="00AB5A58"/>
    <w:rsid w:val="00AC23DD"/>
    <w:rsid w:val="00AD05F6"/>
    <w:rsid w:val="00AD07F7"/>
    <w:rsid w:val="00AE2692"/>
    <w:rsid w:val="00AF0080"/>
    <w:rsid w:val="00AF1524"/>
    <w:rsid w:val="00B05019"/>
    <w:rsid w:val="00B20144"/>
    <w:rsid w:val="00B230C1"/>
    <w:rsid w:val="00B27B67"/>
    <w:rsid w:val="00B30625"/>
    <w:rsid w:val="00B31958"/>
    <w:rsid w:val="00B40849"/>
    <w:rsid w:val="00B43760"/>
    <w:rsid w:val="00B44751"/>
    <w:rsid w:val="00B52E0E"/>
    <w:rsid w:val="00B61498"/>
    <w:rsid w:val="00B707CD"/>
    <w:rsid w:val="00B775EC"/>
    <w:rsid w:val="00B8473D"/>
    <w:rsid w:val="00B87048"/>
    <w:rsid w:val="00B90BA2"/>
    <w:rsid w:val="00B915C0"/>
    <w:rsid w:val="00BA0F7A"/>
    <w:rsid w:val="00BA5662"/>
    <w:rsid w:val="00BB54B2"/>
    <w:rsid w:val="00BC0D14"/>
    <w:rsid w:val="00BE2E6D"/>
    <w:rsid w:val="00BE3B24"/>
    <w:rsid w:val="00BE5CA6"/>
    <w:rsid w:val="00BF3B5A"/>
    <w:rsid w:val="00C01225"/>
    <w:rsid w:val="00C172DA"/>
    <w:rsid w:val="00C429DD"/>
    <w:rsid w:val="00C456E8"/>
    <w:rsid w:val="00C47671"/>
    <w:rsid w:val="00C6384A"/>
    <w:rsid w:val="00C65583"/>
    <w:rsid w:val="00C65833"/>
    <w:rsid w:val="00C7795B"/>
    <w:rsid w:val="00CB141D"/>
    <w:rsid w:val="00CD4059"/>
    <w:rsid w:val="00CE0BFA"/>
    <w:rsid w:val="00CF298A"/>
    <w:rsid w:val="00CF31FF"/>
    <w:rsid w:val="00CF4BA6"/>
    <w:rsid w:val="00CF683B"/>
    <w:rsid w:val="00CF7337"/>
    <w:rsid w:val="00D04689"/>
    <w:rsid w:val="00D27F23"/>
    <w:rsid w:val="00D66795"/>
    <w:rsid w:val="00D70287"/>
    <w:rsid w:val="00D704AE"/>
    <w:rsid w:val="00D8148B"/>
    <w:rsid w:val="00D841AB"/>
    <w:rsid w:val="00DA1850"/>
    <w:rsid w:val="00DA2485"/>
    <w:rsid w:val="00DA5CC4"/>
    <w:rsid w:val="00DA6457"/>
    <w:rsid w:val="00DB643A"/>
    <w:rsid w:val="00DC0FA4"/>
    <w:rsid w:val="00DC1DF7"/>
    <w:rsid w:val="00DC57D9"/>
    <w:rsid w:val="00DE0EF7"/>
    <w:rsid w:val="00DE4BBC"/>
    <w:rsid w:val="00DF268E"/>
    <w:rsid w:val="00E4104E"/>
    <w:rsid w:val="00E45D04"/>
    <w:rsid w:val="00E81646"/>
    <w:rsid w:val="00E91C42"/>
    <w:rsid w:val="00E9402D"/>
    <w:rsid w:val="00EA2150"/>
    <w:rsid w:val="00EA2FAF"/>
    <w:rsid w:val="00EB617C"/>
    <w:rsid w:val="00ED0150"/>
    <w:rsid w:val="00ED4C2B"/>
    <w:rsid w:val="00EE7172"/>
    <w:rsid w:val="00EF4896"/>
    <w:rsid w:val="00EF6016"/>
    <w:rsid w:val="00F0074F"/>
    <w:rsid w:val="00F23A63"/>
    <w:rsid w:val="00F41B4C"/>
    <w:rsid w:val="00F648B4"/>
    <w:rsid w:val="00F67F52"/>
    <w:rsid w:val="00F92A95"/>
    <w:rsid w:val="00F93C2C"/>
    <w:rsid w:val="00FA0027"/>
    <w:rsid w:val="00FA3436"/>
    <w:rsid w:val="00FA3E45"/>
    <w:rsid w:val="00FB164F"/>
    <w:rsid w:val="00FB5078"/>
    <w:rsid w:val="00FC1D29"/>
    <w:rsid w:val="00FC3204"/>
    <w:rsid w:val="00FE5F9D"/>
    <w:rsid w:val="11EB46DB"/>
    <w:rsid w:val="1522E79D"/>
    <w:rsid w:val="2540F8ED"/>
    <w:rsid w:val="417469F4"/>
    <w:rsid w:val="44AC0AB6"/>
    <w:rsid w:val="74352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471F0"/>
  <w15:docId w15:val="{99C120AF-44AF-410F-8226-37B62CBA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08"/>
      <w:outlineLvl w:val="0"/>
    </w:pPr>
    <w:rPr>
      <w:rFonts w:ascii="Arial" w:eastAsia="Arial" w:hAnsi="Arial"/>
      <w:b/>
      <w:bCs/>
      <w:sz w:val="24"/>
      <w:szCs w:val="24"/>
      <w:u w:val="single"/>
    </w:rPr>
  </w:style>
  <w:style w:type="paragraph" w:styleId="Heading2">
    <w:name w:val="heading 2"/>
    <w:aliases w:val="Heading 2 OIC"/>
    <w:basedOn w:val="Normal"/>
    <w:next w:val="Normal"/>
    <w:link w:val="Heading2Char"/>
    <w:uiPriority w:val="9"/>
    <w:unhideWhenUsed/>
    <w:qFormat/>
    <w:rsid w:val="00F67F5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A2BC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9">
    <w:name w:val="heading 9"/>
    <w:basedOn w:val="Normal"/>
    <w:next w:val="Normal"/>
    <w:link w:val="Heading9Char"/>
    <w:uiPriority w:val="9"/>
    <w:semiHidden/>
    <w:unhideWhenUsed/>
    <w:qFormat/>
    <w:rsid w:val="00BE3B2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648" w:hanging="450"/>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230C1"/>
    <w:rPr>
      <w:sz w:val="16"/>
      <w:szCs w:val="16"/>
    </w:rPr>
  </w:style>
  <w:style w:type="paragraph" w:styleId="CommentText">
    <w:name w:val="annotation text"/>
    <w:basedOn w:val="Normal"/>
    <w:link w:val="CommentTextChar"/>
    <w:uiPriority w:val="99"/>
    <w:unhideWhenUsed/>
    <w:rsid w:val="00B230C1"/>
    <w:rPr>
      <w:sz w:val="20"/>
      <w:szCs w:val="20"/>
    </w:rPr>
  </w:style>
  <w:style w:type="character" w:customStyle="1" w:styleId="CommentTextChar">
    <w:name w:val="Comment Text Char"/>
    <w:basedOn w:val="DefaultParagraphFont"/>
    <w:link w:val="CommentText"/>
    <w:uiPriority w:val="99"/>
    <w:rsid w:val="00B230C1"/>
    <w:rPr>
      <w:sz w:val="20"/>
      <w:szCs w:val="20"/>
    </w:rPr>
  </w:style>
  <w:style w:type="paragraph" w:styleId="CommentSubject">
    <w:name w:val="annotation subject"/>
    <w:basedOn w:val="CommentText"/>
    <w:next w:val="CommentText"/>
    <w:link w:val="CommentSubjectChar"/>
    <w:uiPriority w:val="99"/>
    <w:semiHidden/>
    <w:unhideWhenUsed/>
    <w:rsid w:val="00B230C1"/>
    <w:rPr>
      <w:b/>
      <w:bCs/>
    </w:rPr>
  </w:style>
  <w:style w:type="character" w:customStyle="1" w:styleId="CommentSubjectChar">
    <w:name w:val="Comment Subject Char"/>
    <w:basedOn w:val="CommentTextChar"/>
    <w:link w:val="CommentSubject"/>
    <w:uiPriority w:val="99"/>
    <w:semiHidden/>
    <w:rsid w:val="00B230C1"/>
    <w:rPr>
      <w:b/>
      <w:bCs/>
      <w:sz w:val="20"/>
      <w:szCs w:val="20"/>
    </w:rPr>
  </w:style>
  <w:style w:type="paragraph" w:styleId="BalloonText">
    <w:name w:val="Balloon Text"/>
    <w:basedOn w:val="Normal"/>
    <w:link w:val="BalloonTextChar"/>
    <w:uiPriority w:val="99"/>
    <w:semiHidden/>
    <w:unhideWhenUsed/>
    <w:rsid w:val="00B230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0C1"/>
    <w:rPr>
      <w:rFonts w:ascii="Segoe UI" w:hAnsi="Segoe UI" w:cs="Segoe UI"/>
      <w:sz w:val="18"/>
      <w:szCs w:val="18"/>
    </w:rPr>
  </w:style>
  <w:style w:type="paragraph" w:customStyle="1" w:styleId="Default">
    <w:name w:val="Default"/>
    <w:basedOn w:val="Normal"/>
    <w:rsid w:val="008B13A9"/>
    <w:pPr>
      <w:widowControl/>
      <w:autoSpaceDE w:val="0"/>
      <w:autoSpaceDN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46414B"/>
    <w:pPr>
      <w:tabs>
        <w:tab w:val="center" w:pos="4680"/>
        <w:tab w:val="right" w:pos="9360"/>
      </w:tabs>
    </w:pPr>
  </w:style>
  <w:style w:type="character" w:customStyle="1" w:styleId="HeaderChar">
    <w:name w:val="Header Char"/>
    <w:basedOn w:val="DefaultParagraphFont"/>
    <w:link w:val="Header"/>
    <w:uiPriority w:val="99"/>
    <w:rsid w:val="0046414B"/>
  </w:style>
  <w:style w:type="paragraph" w:styleId="Footer">
    <w:name w:val="footer"/>
    <w:basedOn w:val="Normal"/>
    <w:link w:val="FooterChar"/>
    <w:uiPriority w:val="99"/>
    <w:unhideWhenUsed/>
    <w:rsid w:val="0046414B"/>
    <w:pPr>
      <w:tabs>
        <w:tab w:val="center" w:pos="4680"/>
        <w:tab w:val="right" w:pos="9360"/>
      </w:tabs>
    </w:pPr>
  </w:style>
  <w:style w:type="character" w:customStyle="1" w:styleId="FooterChar">
    <w:name w:val="Footer Char"/>
    <w:basedOn w:val="DefaultParagraphFont"/>
    <w:link w:val="Footer"/>
    <w:uiPriority w:val="99"/>
    <w:rsid w:val="0046414B"/>
  </w:style>
  <w:style w:type="paragraph" w:styleId="PlainText">
    <w:name w:val="Plain Text"/>
    <w:basedOn w:val="Normal"/>
    <w:link w:val="PlainTextChar"/>
    <w:uiPriority w:val="99"/>
    <w:unhideWhenUsed/>
    <w:rsid w:val="003217D5"/>
    <w:pPr>
      <w:widowControl/>
    </w:pPr>
    <w:rPr>
      <w:rFonts w:ascii="Calibri" w:hAnsi="Calibri"/>
      <w:sz w:val="21"/>
      <w:szCs w:val="21"/>
    </w:rPr>
  </w:style>
  <w:style w:type="character" w:customStyle="1" w:styleId="PlainTextChar">
    <w:name w:val="Plain Text Char"/>
    <w:basedOn w:val="DefaultParagraphFont"/>
    <w:link w:val="PlainText"/>
    <w:uiPriority w:val="99"/>
    <w:rsid w:val="003217D5"/>
    <w:rPr>
      <w:rFonts w:ascii="Calibri" w:hAnsi="Calibri"/>
      <w:sz w:val="21"/>
      <w:szCs w:val="21"/>
    </w:rPr>
  </w:style>
  <w:style w:type="character" w:styleId="Hyperlink">
    <w:name w:val="Hyperlink"/>
    <w:basedOn w:val="DefaultParagraphFont"/>
    <w:uiPriority w:val="99"/>
    <w:unhideWhenUsed/>
    <w:rsid w:val="003217D5"/>
    <w:rPr>
      <w:color w:val="0000FF" w:themeColor="hyperlink"/>
      <w:u w:val="single"/>
    </w:rPr>
  </w:style>
  <w:style w:type="character" w:styleId="FollowedHyperlink">
    <w:name w:val="FollowedHyperlink"/>
    <w:basedOn w:val="DefaultParagraphFont"/>
    <w:uiPriority w:val="99"/>
    <w:semiHidden/>
    <w:unhideWhenUsed/>
    <w:rsid w:val="003217D5"/>
    <w:rPr>
      <w:color w:val="800080" w:themeColor="followedHyperlink"/>
      <w:u w:val="single"/>
    </w:rPr>
  </w:style>
  <w:style w:type="character" w:customStyle="1" w:styleId="sectno">
    <w:name w:val="sectno"/>
    <w:basedOn w:val="DefaultParagraphFont"/>
    <w:rsid w:val="006A6A6C"/>
  </w:style>
  <w:style w:type="table" w:styleId="TableGrid">
    <w:name w:val="Table Grid"/>
    <w:basedOn w:val="TableNormal"/>
    <w:uiPriority w:val="39"/>
    <w:rsid w:val="00902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uiPriority w:val="9"/>
    <w:semiHidden/>
    <w:rsid w:val="00BE3B24"/>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6758D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58D8"/>
    <w:rPr>
      <w:rFonts w:asciiTheme="majorHAnsi" w:eastAsiaTheme="majorEastAsia" w:hAnsiTheme="majorHAnsi" w:cstheme="majorBidi"/>
      <w:spacing w:val="-10"/>
      <w:kern w:val="28"/>
      <w:sz w:val="56"/>
      <w:szCs w:val="56"/>
    </w:rPr>
  </w:style>
  <w:style w:type="character" w:customStyle="1" w:styleId="Heading2Char">
    <w:name w:val="Heading 2 Char"/>
    <w:aliases w:val="Heading 2 OIC Char"/>
    <w:basedOn w:val="DefaultParagraphFont"/>
    <w:link w:val="Heading2"/>
    <w:uiPriority w:val="9"/>
    <w:rsid w:val="00F67F52"/>
    <w:rPr>
      <w:rFonts w:asciiTheme="majorHAnsi" w:eastAsiaTheme="majorEastAsia" w:hAnsiTheme="majorHAnsi" w:cstheme="majorBidi"/>
      <w:color w:val="365F91" w:themeColor="accent1" w:themeShade="BF"/>
      <w:sz w:val="26"/>
      <w:szCs w:val="26"/>
    </w:rPr>
  </w:style>
  <w:style w:type="paragraph" w:customStyle="1" w:styleId="Normalnoindent">
    <w:name w:val="Normal no indent"/>
    <w:qFormat/>
    <w:rsid w:val="00F67F52"/>
    <w:pPr>
      <w:widowControl/>
    </w:pPr>
    <w:rPr>
      <w:rFonts w:ascii="Segoe UI" w:eastAsiaTheme="minorEastAsia" w:hAnsi="Segoe UI"/>
      <w:szCs w:val="24"/>
    </w:rPr>
  </w:style>
  <w:style w:type="character" w:customStyle="1" w:styleId="Heading3Char">
    <w:name w:val="Heading 3 Char"/>
    <w:basedOn w:val="DefaultParagraphFont"/>
    <w:link w:val="Heading3"/>
    <w:uiPriority w:val="9"/>
    <w:rsid w:val="00AA2BCB"/>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5F3029"/>
    <w:pPr>
      <w:widowControl/>
    </w:pPr>
  </w:style>
  <w:style w:type="numbering" w:customStyle="1" w:styleId="CurrentList1">
    <w:name w:val="Current List1"/>
    <w:uiPriority w:val="99"/>
    <w:rsid w:val="005906E4"/>
    <w:pPr>
      <w:numPr>
        <w:numId w:val="16"/>
      </w:numPr>
    </w:pPr>
  </w:style>
  <w:style w:type="character" w:styleId="UnresolvedMention">
    <w:name w:val="Unresolved Mention"/>
    <w:basedOn w:val="DefaultParagraphFont"/>
    <w:uiPriority w:val="99"/>
    <w:semiHidden/>
    <w:unhideWhenUsed/>
    <w:rsid w:val="00AF1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8795510">
      <w:bodyDiv w:val="1"/>
      <w:marLeft w:val="0"/>
      <w:marRight w:val="0"/>
      <w:marTop w:val="0"/>
      <w:marBottom w:val="0"/>
      <w:divBdr>
        <w:top w:val="none" w:sz="0" w:space="0" w:color="auto"/>
        <w:left w:val="none" w:sz="0" w:space="0" w:color="auto"/>
        <w:bottom w:val="none" w:sz="0" w:space="0" w:color="auto"/>
        <w:right w:val="none" w:sz="0" w:space="0" w:color="auto"/>
      </w:divBdr>
    </w:div>
    <w:div w:id="960110012">
      <w:bodyDiv w:val="1"/>
      <w:marLeft w:val="0"/>
      <w:marRight w:val="0"/>
      <w:marTop w:val="0"/>
      <w:marBottom w:val="0"/>
      <w:divBdr>
        <w:top w:val="none" w:sz="0" w:space="0" w:color="auto"/>
        <w:left w:val="none" w:sz="0" w:space="0" w:color="auto"/>
        <w:bottom w:val="none" w:sz="0" w:space="0" w:color="auto"/>
        <w:right w:val="none" w:sz="0" w:space="0" w:color="auto"/>
      </w:divBdr>
    </w:div>
    <w:div w:id="1440877584">
      <w:bodyDiv w:val="1"/>
      <w:marLeft w:val="0"/>
      <w:marRight w:val="0"/>
      <w:marTop w:val="0"/>
      <w:marBottom w:val="0"/>
      <w:divBdr>
        <w:top w:val="none" w:sz="0" w:space="0" w:color="auto"/>
        <w:left w:val="none" w:sz="0" w:space="0" w:color="auto"/>
        <w:bottom w:val="none" w:sz="0" w:space="0" w:color="auto"/>
        <w:right w:val="none" w:sz="0" w:space="0" w:color="auto"/>
      </w:divBdr>
    </w:div>
    <w:div w:id="1859662054">
      <w:bodyDiv w:val="1"/>
      <w:marLeft w:val="0"/>
      <w:marRight w:val="0"/>
      <w:marTop w:val="0"/>
      <w:marBottom w:val="0"/>
      <w:divBdr>
        <w:top w:val="none" w:sz="0" w:space="0" w:color="auto"/>
        <w:left w:val="none" w:sz="0" w:space="0" w:color="auto"/>
        <w:bottom w:val="none" w:sz="0" w:space="0" w:color="auto"/>
        <w:right w:val="none" w:sz="0" w:space="0" w:color="auto"/>
      </w:divBdr>
    </w:div>
    <w:div w:id="2118013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nsurance.wa.gov/speed-market-tools-health-coverage-analyst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CCIIO/Resources/Regulations-and-Guidanc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62CA16-ACE3-4655-980D-240BCF181B1D}">
  <ds:schemaRefs>
    <ds:schemaRef ds:uri="http://schemas.openxmlformats.org/officeDocument/2006/bibliography"/>
  </ds:schemaRefs>
</ds:datastoreItem>
</file>

<file path=customXml/itemProps2.xml><?xml version="1.0" encoding="utf-8"?>
<ds:datastoreItem xmlns:ds="http://schemas.openxmlformats.org/officeDocument/2006/customXml" ds:itemID="{4B51728A-BA60-4947-94AB-92E52A8E7C0D}">
  <ds:schemaRefs>
    <ds:schemaRef ds:uri="http://schemas.microsoft.com/office/2006/documentManagement/types"/>
    <ds:schemaRef ds:uri="http://www.w3.org/XML/1998/namespace"/>
    <ds:schemaRef ds:uri="http://schemas.microsoft.com/office/2006/metadata/properties"/>
    <ds:schemaRef ds:uri="http://purl.org/dc/terms/"/>
    <ds:schemaRef ds:uri="http://purl.org/dc/elements/1.1/"/>
    <ds:schemaRef ds:uri="http://schemas.microsoft.com/sharepoint/v3"/>
    <ds:schemaRef ds:uri="http://purl.org/dc/dcmitype/"/>
    <ds:schemaRef ds:uri="bade567d-aaa0-4c25-b66c-107a86b94e0e"/>
    <ds:schemaRef ds:uri="http://schemas.microsoft.com/office/infopath/2007/PartnerControls"/>
    <ds:schemaRef ds:uri="http://schemas.openxmlformats.org/package/2006/metadata/core-properties"/>
    <ds:schemaRef ds:uri="ac9957ec-0e1b-4d3a-a814-8fbf9edb18db"/>
  </ds:schemaRefs>
</ds:datastoreItem>
</file>

<file path=customXml/itemProps3.xml><?xml version="1.0" encoding="utf-8"?>
<ds:datastoreItem xmlns:ds="http://schemas.openxmlformats.org/officeDocument/2006/customXml" ds:itemID="{5F2F608E-4EC6-49B6-AA19-2880A8A5514D}">
  <ds:schemaRefs>
    <ds:schemaRef ds:uri="http://schemas.microsoft.com/sharepoint/v3/contenttype/forms"/>
  </ds:schemaRefs>
</ds:datastoreItem>
</file>

<file path=customXml/itemProps4.xml><?xml version="1.0" encoding="utf-8"?>
<ds:datastoreItem xmlns:ds="http://schemas.openxmlformats.org/officeDocument/2006/customXml" ds:itemID="{EBCBE5FA-CF62-457E-9185-F07F3131B63A}"/>
</file>

<file path=docProps/app.xml><?xml version="1.0" encoding="utf-8"?>
<Properties xmlns="http://schemas.openxmlformats.org/officeDocument/2006/extended-properties" xmlns:vt="http://schemas.openxmlformats.org/officeDocument/2006/docPropsVTypes">
  <Template>Normal</Template>
  <TotalTime>166</TotalTime>
  <Pages>5</Pages>
  <Words>1208</Words>
  <Characters>6891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2019-2020 School Year Higher Education Student Health Plan (Pool) Rate Filing Checklist</vt:lpstr>
    </vt:vector>
  </TitlesOfParts>
  <Company>State of Washington</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2019-2020 School Year Higher Education Student Health Plan (Pool) Rate Filing Checklist</dc:title>
  <dc:subject>Student Health STM</dc:subject>
  <dc:creator>WA OIC Rates and Forms</dc:creator>
  <cp:keywords>Student, Health, STM</cp:keywords>
  <cp:lastModifiedBy>Darvas, Joe (OIC)</cp:lastModifiedBy>
  <cp:revision>26</cp:revision>
  <dcterms:created xsi:type="dcterms:W3CDTF">2023-02-13T22:49:00Z</dcterms:created>
  <dcterms:modified xsi:type="dcterms:W3CDTF">2025-04-03T23:10:00Z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2015-02-10T00:00:00Z</vt:filetime>
  </property>
  <property fmtid="{D5CDD505-2E9C-101B-9397-08002B2CF9AE}" pid="3" name="LastSaved">
    <vt:filetime>2015-12-03T00:00:00Z</vt:filetime>
  </property>
  <property fmtid="{D5CDD505-2E9C-101B-9397-08002B2CF9AE}" pid="4" name="ContentTypeId">
    <vt:lpwstr>0x01010018E28DEBE00B7941905D5370756A9BBA</vt:lpwstr>
  </property>
  <property fmtid="{D5CDD505-2E9C-101B-9397-08002B2CF9AE}" pid="5" name="MediaServiceImageTags">
    <vt:lpwstr/>
  </property>
</Properties>
</file>